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63" w:rsidRPr="00FE4B0B" w:rsidRDefault="00B35863" w:rsidP="00B35863">
      <w:pPr>
        <w:widowControl w:val="0"/>
        <w:spacing w:after="60" w:line="288" w:lineRule="auto"/>
        <w:ind w:firstLine="4820"/>
        <w:jc w:val="right"/>
        <w:rPr>
          <w:rFonts w:ascii="Times New Roman" w:eastAsia="Times New Roman" w:hAnsi="Times New Roman" w:cs="Times New Roman"/>
          <w:b/>
          <w:bCs/>
          <w:sz w:val="24"/>
          <w:szCs w:val="24"/>
          <w:lang w:eastAsia="ru-RU"/>
        </w:rPr>
      </w:pPr>
      <w:r w:rsidRPr="00FE4B0B">
        <w:rPr>
          <w:rFonts w:ascii="Times New Roman" w:eastAsia="Times New Roman" w:hAnsi="Times New Roman" w:cs="Times New Roman"/>
          <w:b/>
          <w:bCs/>
          <w:sz w:val="24"/>
          <w:szCs w:val="24"/>
          <w:lang w:eastAsia="ru-RU"/>
        </w:rPr>
        <w:t xml:space="preserve">Приложение № </w:t>
      </w:r>
      <w:r w:rsidR="00623B9C" w:rsidRPr="00FE4B0B">
        <w:rPr>
          <w:rFonts w:ascii="Times New Roman" w:eastAsia="Times New Roman" w:hAnsi="Times New Roman" w:cs="Times New Roman"/>
          <w:b/>
          <w:bCs/>
          <w:sz w:val="24"/>
          <w:szCs w:val="24"/>
          <w:lang w:eastAsia="ru-RU"/>
        </w:rPr>
        <w:t>18</w:t>
      </w:r>
    </w:p>
    <w:p w:rsidR="00B35863" w:rsidRPr="00FE4B0B" w:rsidRDefault="00B35863" w:rsidP="00B35863">
      <w:pPr>
        <w:widowControl w:val="0"/>
        <w:spacing w:after="60" w:line="288" w:lineRule="auto"/>
        <w:ind w:firstLine="3686"/>
        <w:jc w:val="right"/>
        <w:rPr>
          <w:rFonts w:ascii="Times New Roman" w:eastAsia="Times New Roman" w:hAnsi="Times New Roman" w:cs="Times New Roman"/>
          <w:b/>
          <w:bCs/>
          <w:sz w:val="24"/>
          <w:szCs w:val="24"/>
          <w:lang w:eastAsia="ru-RU"/>
        </w:rPr>
      </w:pPr>
      <w:r w:rsidRPr="00FE4B0B">
        <w:rPr>
          <w:rFonts w:ascii="Times New Roman" w:eastAsia="Times New Roman" w:hAnsi="Times New Roman" w:cs="Times New Roman"/>
          <w:b/>
          <w:bCs/>
          <w:sz w:val="24"/>
          <w:szCs w:val="24"/>
          <w:lang w:eastAsia="ru-RU"/>
        </w:rPr>
        <w:t>к Долгосрочному Инвестиционному Соглашению</w:t>
      </w:r>
    </w:p>
    <w:p w:rsidR="00B35863" w:rsidRPr="00FE4B0B" w:rsidRDefault="00B35863" w:rsidP="00B35863">
      <w:pPr>
        <w:widowControl w:val="0"/>
        <w:spacing w:after="60" w:line="288" w:lineRule="auto"/>
        <w:ind w:firstLine="4820"/>
        <w:jc w:val="right"/>
        <w:rPr>
          <w:rFonts w:ascii="Times New Roman" w:eastAsia="Times New Roman" w:hAnsi="Times New Roman" w:cs="Times New Roman"/>
          <w:b/>
          <w:bCs/>
          <w:sz w:val="24"/>
          <w:szCs w:val="24"/>
          <w:lang w:eastAsia="ru-RU"/>
        </w:rPr>
      </w:pPr>
      <w:r w:rsidRPr="00FE4B0B">
        <w:rPr>
          <w:rFonts w:ascii="Times New Roman" w:eastAsia="Times New Roman" w:hAnsi="Times New Roman" w:cs="Times New Roman"/>
          <w:b/>
          <w:bCs/>
          <w:sz w:val="24"/>
          <w:szCs w:val="24"/>
          <w:lang w:eastAsia="ru-RU"/>
        </w:rPr>
        <w:t xml:space="preserve"> № ___ от «___» ______ 201_ г.</w:t>
      </w: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1F1B53" w:rsidRPr="00FE4B0B" w:rsidRDefault="001F1B53"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BE7435" w:rsidRPr="00FE4B0B" w:rsidRDefault="00BE7435"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1F1B53" w:rsidRPr="00FE4B0B" w:rsidRDefault="001F1B53"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623B9C" w:rsidRPr="00FE4B0B" w:rsidRDefault="00623B9C"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623B9C" w:rsidRPr="00FE4B0B" w:rsidRDefault="00623B9C"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pPr>
    </w:p>
    <w:p w:rsidR="009677EA" w:rsidRPr="00FE4B0B" w:rsidRDefault="00C5495D" w:rsidP="00BE7435">
      <w:pPr>
        <w:keepNext/>
        <w:spacing w:before="240" w:after="0" w:line="240" w:lineRule="auto"/>
        <w:jc w:val="center"/>
        <w:outlineLvl w:val="0"/>
        <w:rPr>
          <w:rFonts w:ascii="Times New Roman" w:eastAsia="Times New Roman" w:hAnsi="Times New Roman" w:cs="Times New Roman"/>
          <w:caps/>
          <w:kern w:val="28"/>
          <w:sz w:val="36"/>
          <w:szCs w:val="36"/>
          <w:lang w:eastAsia="ru-RU"/>
        </w:rPr>
      </w:pPr>
      <w:r w:rsidRPr="00FE4B0B">
        <w:rPr>
          <w:rFonts w:ascii="Times New Roman" w:eastAsia="Times New Roman" w:hAnsi="Times New Roman" w:cs="Times New Roman"/>
          <w:caps/>
          <w:kern w:val="28"/>
          <w:sz w:val="36"/>
          <w:szCs w:val="36"/>
          <w:lang w:eastAsia="ru-RU"/>
        </w:rPr>
        <w:t xml:space="preserve">Требования к </w:t>
      </w:r>
      <w:r w:rsidR="009677EA" w:rsidRPr="00FE4B0B">
        <w:rPr>
          <w:rFonts w:ascii="Times New Roman" w:eastAsia="Times New Roman" w:hAnsi="Times New Roman" w:cs="Times New Roman"/>
          <w:caps/>
          <w:kern w:val="28"/>
          <w:sz w:val="36"/>
          <w:szCs w:val="36"/>
          <w:lang w:eastAsia="ru-RU"/>
        </w:rPr>
        <w:t>БАНКОВСКИ</w:t>
      </w:r>
      <w:r w:rsidRPr="00FE4B0B">
        <w:rPr>
          <w:rFonts w:ascii="Times New Roman" w:eastAsia="Times New Roman" w:hAnsi="Times New Roman" w:cs="Times New Roman"/>
          <w:caps/>
          <w:kern w:val="28"/>
          <w:sz w:val="36"/>
          <w:szCs w:val="36"/>
          <w:lang w:eastAsia="ru-RU"/>
        </w:rPr>
        <w:t>м</w:t>
      </w:r>
      <w:r w:rsidR="009677EA" w:rsidRPr="00FE4B0B">
        <w:rPr>
          <w:rFonts w:ascii="Times New Roman" w:eastAsia="Times New Roman" w:hAnsi="Times New Roman" w:cs="Times New Roman"/>
          <w:caps/>
          <w:kern w:val="28"/>
          <w:sz w:val="36"/>
          <w:szCs w:val="36"/>
          <w:lang w:eastAsia="ru-RU"/>
        </w:rPr>
        <w:t xml:space="preserve"> ГАРАНТИ</w:t>
      </w:r>
      <w:r w:rsidRPr="00FE4B0B">
        <w:rPr>
          <w:rFonts w:ascii="Times New Roman" w:eastAsia="Times New Roman" w:hAnsi="Times New Roman" w:cs="Times New Roman"/>
          <w:caps/>
          <w:kern w:val="28"/>
          <w:sz w:val="36"/>
          <w:szCs w:val="36"/>
          <w:lang w:eastAsia="ru-RU"/>
        </w:rPr>
        <w:t>ям</w:t>
      </w:r>
    </w:p>
    <w:p w:rsidR="001F1B53" w:rsidRPr="00FE4B0B" w:rsidRDefault="001F1B53" w:rsidP="00BE7435">
      <w:pPr>
        <w:spacing w:after="0" w:line="240" w:lineRule="auto"/>
        <w:rPr>
          <w:rFonts w:ascii="Times New Roman" w:eastAsia="Times New Roman" w:hAnsi="Times New Roman" w:cs="Times New Roman"/>
          <w:b/>
          <w:bCs/>
          <w:sz w:val="24"/>
          <w:szCs w:val="24"/>
          <w:lang w:eastAsia="ru-RU"/>
        </w:rPr>
      </w:pPr>
    </w:p>
    <w:p w:rsidR="009677EA" w:rsidRPr="00FE4B0B" w:rsidRDefault="009677EA" w:rsidP="00BE7435">
      <w:pPr>
        <w:widowControl w:val="0"/>
        <w:tabs>
          <w:tab w:val="left" w:pos="5245"/>
        </w:tabs>
        <w:spacing w:after="0" w:line="240" w:lineRule="auto"/>
        <w:ind w:left="2127" w:firstLine="992"/>
        <w:jc w:val="right"/>
        <w:rPr>
          <w:rFonts w:ascii="Times New Roman" w:eastAsia="Times New Roman" w:hAnsi="Times New Roman" w:cs="Times New Roman"/>
          <w:b/>
          <w:bCs/>
          <w:sz w:val="24"/>
          <w:szCs w:val="24"/>
          <w:lang w:eastAsia="ru-RU"/>
        </w:rPr>
        <w:sectPr w:rsidR="009677EA" w:rsidRPr="00FE4B0B" w:rsidSect="00646E03">
          <w:headerReference w:type="even" r:id="rId9"/>
          <w:headerReference w:type="default" r:id="rId10"/>
          <w:footerReference w:type="even" r:id="rId11"/>
          <w:footerReference w:type="default" r:id="rId12"/>
          <w:headerReference w:type="first" r:id="rId13"/>
          <w:footerReference w:type="first" r:id="rId14"/>
          <w:pgSz w:w="11907" w:h="16839" w:code="9"/>
          <w:pgMar w:top="1134" w:right="851" w:bottom="1134" w:left="1134" w:header="765" w:footer="482" w:gutter="0"/>
          <w:pgNumType w:start="1"/>
          <w:cols w:space="708"/>
          <w:titlePg/>
          <w:docGrid w:linePitch="360"/>
        </w:sectPr>
      </w:pPr>
    </w:p>
    <w:p w:rsidR="009E65EA" w:rsidRPr="00FE4B0B" w:rsidRDefault="009E65EA" w:rsidP="009E65EA">
      <w:pPr>
        <w:pStyle w:val="af2"/>
        <w:numPr>
          <w:ilvl w:val="0"/>
          <w:numId w:val="8"/>
        </w:numPr>
        <w:jc w:val="center"/>
        <w:rPr>
          <w:rFonts w:ascii="Times New Roman" w:eastAsia="Times New Roman" w:hAnsi="Times New Roman" w:cs="Times New Roman"/>
          <w:b/>
          <w:sz w:val="24"/>
          <w:szCs w:val="24"/>
          <w:lang w:eastAsia="ar-SA"/>
        </w:rPr>
      </w:pPr>
      <w:r w:rsidRPr="00FE4B0B">
        <w:rPr>
          <w:rFonts w:ascii="Times New Roman" w:eastAsia="Times New Roman" w:hAnsi="Times New Roman" w:cs="Times New Roman"/>
          <w:b/>
          <w:sz w:val="24"/>
          <w:szCs w:val="24"/>
          <w:lang w:eastAsia="ar-SA"/>
        </w:rPr>
        <w:lastRenderedPageBreak/>
        <w:t>Общие положения.</w:t>
      </w:r>
    </w:p>
    <w:p w:rsidR="009E65EA" w:rsidRPr="00FE4B0B" w:rsidRDefault="009E65EA" w:rsidP="009E65EA">
      <w:pPr>
        <w:pStyle w:val="af2"/>
        <w:numPr>
          <w:ilvl w:val="1"/>
          <w:numId w:val="8"/>
        </w:numPr>
        <w:spacing w:after="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В настоящих требованиях к банковским гарантиям (далее – Требования) используются следующие термины и определения: </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«Бенефициар» означает Государственную Компанию;</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«Принципал» означает Исполнителя;</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означает банковскую гарантию, подлежащую предоставлению Принципалом Бенефициару;</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 означает банк, выдающий (предоставляющий) Гарантию;</w:t>
      </w:r>
    </w:p>
    <w:p w:rsidR="009E65EA" w:rsidRPr="00FE4B0B" w:rsidRDefault="009E65EA" w:rsidP="00C5340C">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«Инвестиционное соглашение» означает </w:t>
      </w:r>
      <w:r w:rsidR="00A67944" w:rsidRPr="00FE4B0B">
        <w:rPr>
          <w:rFonts w:ascii="Times New Roman" w:eastAsia="Times New Roman" w:hAnsi="Times New Roman" w:cs="Times New Roman"/>
          <w:iCs/>
          <w:sz w:val="24"/>
          <w:szCs w:val="24"/>
          <w:lang w:eastAsia="ar-SA"/>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w:t>
      </w:r>
      <w:r w:rsidR="00873C4C" w:rsidRPr="00FE4B0B">
        <w:rPr>
          <w:rFonts w:ascii="Times New Roman" w:eastAsia="Times New Roman" w:hAnsi="Times New Roman" w:cs="Times New Roman"/>
          <w:iCs/>
          <w:sz w:val="24"/>
          <w:szCs w:val="24"/>
          <w:lang w:val="en-US" w:eastAsia="ar-SA"/>
        </w:rPr>
        <w:t> </w:t>
      </w:r>
      <w:r w:rsidR="00A67944" w:rsidRPr="00FE4B0B">
        <w:rPr>
          <w:rFonts w:ascii="Times New Roman" w:eastAsia="Times New Roman" w:hAnsi="Times New Roman" w:cs="Times New Roman"/>
          <w:iCs/>
          <w:sz w:val="24"/>
          <w:szCs w:val="24"/>
          <w:lang w:eastAsia="ar-SA"/>
        </w:rPr>
        <w:t>этап км 58 – км 97, 2 этап км 97 – км 149</w:t>
      </w:r>
      <w:r w:rsidR="00C5340C"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sz w:val="24"/>
          <w:szCs w:val="24"/>
          <w:lang w:eastAsia="ar-SA"/>
        </w:rPr>
        <w:t xml:space="preserve">№ [__] </w:t>
      </w:r>
      <w:proofErr w:type="gramStart"/>
      <w:r w:rsidRPr="00FE4B0B">
        <w:rPr>
          <w:rFonts w:ascii="Times New Roman" w:eastAsia="Times New Roman" w:hAnsi="Times New Roman" w:cs="Times New Roman"/>
          <w:sz w:val="24"/>
          <w:szCs w:val="24"/>
          <w:lang w:eastAsia="ar-SA"/>
        </w:rPr>
        <w:t>от</w:t>
      </w:r>
      <w:proofErr w:type="gramEnd"/>
      <w:r w:rsidRPr="00FE4B0B">
        <w:rPr>
          <w:rFonts w:ascii="Times New Roman" w:eastAsia="Times New Roman" w:hAnsi="Times New Roman" w:cs="Times New Roman"/>
          <w:sz w:val="24"/>
          <w:szCs w:val="24"/>
          <w:lang w:eastAsia="ar-SA"/>
        </w:rPr>
        <w:t xml:space="preserve"> [__], заключенное между Принципалом и Бенефициаром;</w:t>
      </w:r>
    </w:p>
    <w:p w:rsidR="009E65EA" w:rsidRPr="00FE4B0B" w:rsidRDefault="009E65EA" w:rsidP="009E65EA">
      <w:pPr>
        <w:numPr>
          <w:ilvl w:val="1"/>
          <w:numId w:val="8"/>
        </w:numPr>
        <w:tabs>
          <w:tab w:val="left" w:pos="993"/>
        </w:tabs>
        <w:spacing w:after="0"/>
        <w:jc w:val="both"/>
        <w:rPr>
          <w:rFonts w:ascii="Times New Roman" w:hAnsi="Times New Roman" w:cs="Times New Roman"/>
          <w:sz w:val="24"/>
          <w:szCs w:val="24"/>
        </w:rPr>
      </w:pPr>
      <w:r w:rsidRPr="00FE4B0B">
        <w:rPr>
          <w:rFonts w:ascii="Times New Roman" w:hAnsi="Times New Roman" w:cs="Times New Roman"/>
          <w:sz w:val="24"/>
          <w:szCs w:val="24"/>
        </w:rPr>
        <w:t>Гарантия, выдаваемая Гарантом Бенефициару, должна соответствовать:</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требованиям действующего законодательства Российской Федерации;</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требованиям к содержанию Гарантии, изложенным в пункте 3 настоящих Требований.</w:t>
      </w:r>
    </w:p>
    <w:p w:rsidR="009E65EA" w:rsidRPr="00FE4B0B" w:rsidRDefault="009E65EA" w:rsidP="009E65EA">
      <w:pPr>
        <w:numPr>
          <w:ilvl w:val="1"/>
          <w:numId w:val="8"/>
        </w:numPr>
        <w:tabs>
          <w:tab w:val="left" w:pos="993"/>
        </w:tabs>
        <w:spacing w:after="0"/>
        <w:jc w:val="both"/>
        <w:rPr>
          <w:rFonts w:ascii="Times New Roman" w:hAnsi="Times New Roman" w:cs="Times New Roman"/>
          <w:sz w:val="24"/>
          <w:szCs w:val="24"/>
        </w:rPr>
      </w:pPr>
      <w:r w:rsidRPr="00FE4B0B">
        <w:rPr>
          <w:rFonts w:ascii="Times New Roman" w:hAnsi="Times New Roman" w:cs="Times New Roman"/>
          <w:sz w:val="24"/>
          <w:szCs w:val="24"/>
        </w:rPr>
        <w:t>Гарантия должна выдаваться Гарантом, который соответствует требованиям к Гаранту, изложенным в пункте 2 настоящих Требований.</w:t>
      </w:r>
    </w:p>
    <w:p w:rsidR="009E65EA" w:rsidRPr="00FE4B0B" w:rsidRDefault="009E65EA" w:rsidP="009E65EA">
      <w:pPr>
        <w:numPr>
          <w:ilvl w:val="1"/>
          <w:numId w:val="8"/>
        </w:numPr>
        <w:tabs>
          <w:tab w:val="left" w:pos="993"/>
        </w:tabs>
        <w:spacing w:after="0"/>
        <w:jc w:val="both"/>
        <w:rPr>
          <w:rFonts w:ascii="Times New Roman" w:hAnsi="Times New Roman" w:cs="Times New Roman"/>
          <w:sz w:val="24"/>
          <w:szCs w:val="24"/>
        </w:rPr>
      </w:pPr>
      <w:r w:rsidRPr="00FE4B0B">
        <w:rPr>
          <w:rFonts w:ascii="Times New Roman" w:hAnsi="Times New Roman" w:cs="Times New Roman"/>
          <w:sz w:val="24"/>
          <w:szCs w:val="24"/>
        </w:rPr>
        <w:t xml:space="preserve">Одновременно с предоставлением Гарантии Принципал </w:t>
      </w:r>
      <w:proofErr w:type="gramStart"/>
      <w:r w:rsidRPr="00FE4B0B">
        <w:rPr>
          <w:rFonts w:ascii="Times New Roman" w:hAnsi="Times New Roman" w:cs="Times New Roman"/>
          <w:sz w:val="24"/>
          <w:szCs w:val="24"/>
        </w:rPr>
        <w:t>предоставляет Бенефициару все необходимые документы</w:t>
      </w:r>
      <w:proofErr w:type="gramEnd"/>
      <w:r w:rsidRPr="00FE4B0B">
        <w:rPr>
          <w:rFonts w:ascii="Times New Roman" w:hAnsi="Times New Roman" w:cs="Times New Roman"/>
          <w:sz w:val="24"/>
          <w:szCs w:val="24"/>
        </w:rPr>
        <w:t>, требуемые для подтверждения соответстви</w:t>
      </w:r>
      <w:r w:rsidR="00F71477" w:rsidRPr="00FE4B0B">
        <w:rPr>
          <w:rFonts w:ascii="Times New Roman" w:hAnsi="Times New Roman" w:cs="Times New Roman"/>
          <w:sz w:val="24"/>
          <w:szCs w:val="24"/>
        </w:rPr>
        <w:t>я</w:t>
      </w:r>
      <w:r w:rsidRPr="00FE4B0B">
        <w:rPr>
          <w:rFonts w:ascii="Times New Roman" w:hAnsi="Times New Roman" w:cs="Times New Roman"/>
          <w:sz w:val="24"/>
          <w:szCs w:val="24"/>
        </w:rPr>
        <w:t xml:space="preserve"> Гаранта требованиям, изложенным в пункте 2 настоящих Требований.</w:t>
      </w:r>
    </w:p>
    <w:p w:rsidR="009E65EA" w:rsidRPr="00FE4B0B" w:rsidRDefault="009E65EA" w:rsidP="009E65EA">
      <w:pPr>
        <w:tabs>
          <w:tab w:val="left" w:pos="993"/>
        </w:tabs>
        <w:spacing w:after="0"/>
        <w:ind w:left="792"/>
        <w:jc w:val="both"/>
        <w:rPr>
          <w:rFonts w:ascii="Times New Roman" w:hAnsi="Times New Roman" w:cs="Times New Roman"/>
          <w:sz w:val="24"/>
          <w:szCs w:val="24"/>
        </w:rPr>
      </w:pPr>
    </w:p>
    <w:p w:rsidR="009E65EA" w:rsidRPr="00FE4B0B" w:rsidRDefault="009E65EA" w:rsidP="009E65EA">
      <w:pPr>
        <w:pStyle w:val="af2"/>
        <w:numPr>
          <w:ilvl w:val="0"/>
          <w:numId w:val="8"/>
        </w:numPr>
        <w:jc w:val="center"/>
        <w:rPr>
          <w:rFonts w:ascii="Times New Roman" w:eastAsia="Times New Roman" w:hAnsi="Times New Roman" w:cs="Times New Roman"/>
          <w:b/>
          <w:sz w:val="24"/>
          <w:szCs w:val="24"/>
          <w:lang w:eastAsia="ar-SA"/>
        </w:rPr>
      </w:pPr>
      <w:r w:rsidRPr="00FE4B0B">
        <w:rPr>
          <w:rFonts w:ascii="Times New Roman" w:eastAsia="Times New Roman" w:hAnsi="Times New Roman" w:cs="Times New Roman"/>
          <w:b/>
          <w:sz w:val="24"/>
          <w:szCs w:val="24"/>
          <w:lang w:eastAsia="ar-SA"/>
        </w:rPr>
        <w:t>Требования к Гаранту.</w:t>
      </w:r>
    </w:p>
    <w:p w:rsidR="009E65EA" w:rsidRPr="00FE4B0B" w:rsidRDefault="009E65EA" w:rsidP="009E65EA">
      <w:pPr>
        <w:numPr>
          <w:ilvl w:val="1"/>
          <w:numId w:val="8"/>
        </w:numPr>
        <w:tabs>
          <w:tab w:val="left" w:pos="993"/>
        </w:tabs>
        <w:spacing w:after="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Гарантия должна быть выдана Гарантом, соответствующим следующим обязательным </w:t>
      </w:r>
      <w:r w:rsidR="00F71477" w:rsidRPr="00FE4B0B">
        <w:rPr>
          <w:rFonts w:ascii="Times New Roman" w:eastAsia="Times New Roman" w:hAnsi="Times New Roman" w:cs="Times New Roman"/>
          <w:sz w:val="24"/>
          <w:szCs w:val="24"/>
          <w:lang w:eastAsia="ar-SA"/>
        </w:rPr>
        <w:t>требованиям</w:t>
      </w:r>
      <w:r w:rsidRPr="00FE4B0B">
        <w:rPr>
          <w:rFonts w:ascii="Times New Roman" w:eastAsia="Times New Roman" w:hAnsi="Times New Roman" w:cs="Times New Roman"/>
          <w:sz w:val="24"/>
          <w:szCs w:val="24"/>
          <w:lang w:eastAsia="ar-SA"/>
        </w:rPr>
        <w:t>:</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rPr>
      </w:pPr>
      <w:proofErr w:type="gramStart"/>
      <w:r w:rsidRPr="00FE4B0B">
        <w:rPr>
          <w:rFonts w:ascii="Times New Roman" w:eastAsia="Times New Roman" w:hAnsi="Times New Roman" w:cs="Times New Roman"/>
          <w:sz w:val="24"/>
          <w:szCs w:val="24"/>
          <w:lang w:eastAsia="ar-SA"/>
        </w:rPr>
        <w:t>наличие лицензии</w:t>
      </w:r>
      <w:r w:rsidR="008452AB"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sz w:val="24"/>
          <w:szCs w:val="24"/>
          <w:lang w:eastAsia="ar-SA"/>
        </w:rPr>
        <w:t>на осуществление банковских операций, выданной ЦБ РФ, уполномочивающей Гаранта осуществлять выдачу банковских гарантий, и осуществление банковской деятельности в течение не менее 5 (пяти) лет (в отношении банков, образованных путем слияния, для целей настоящего пункта учитывается срок существования банка с более ранней датой государственной регистрации; в случае реорганизации не требуется повторного исчисления вышеуказанного срока);</w:t>
      </w:r>
      <w:proofErr w:type="gramEnd"/>
    </w:p>
    <w:p w:rsidR="00646E03" w:rsidRPr="00FE4B0B" w:rsidRDefault="009E65EA" w:rsidP="00FE4B0B">
      <w:pPr>
        <w:pStyle w:val="af2"/>
        <w:numPr>
          <w:ilvl w:val="2"/>
          <w:numId w:val="8"/>
        </w:numPr>
        <w:tabs>
          <w:tab w:val="left" w:pos="1843"/>
        </w:tabs>
        <w:spacing w:after="0"/>
        <w:ind w:left="1701" w:hanging="850"/>
        <w:jc w:val="both"/>
        <w:rPr>
          <w:rStyle w:val="42"/>
          <w:rFonts w:eastAsiaTheme="minorHAnsi"/>
          <w:sz w:val="24"/>
          <w:szCs w:val="24"/>
        </w:rPr>
      </w:pPr>
      <w:r w:rsidRPr="00FE4B0B">
        <w:rPr>
          <w:rFonts w:ascii="Times New Roman" w:eastAsia="Times New Roman" w:hAnsi="Times New Roman" w:cs="Times New Roman"/>
          <w:sz w:val="24"/>
          <w:szCs w:val="24"/>
          <w:lang w:eastAsia="ar-SA"/>
        </w:rPr>
        <w:t>наличие собственных средств (капитала) Гаранта в размере</w:t>
      </w:r>
      <w:r w:rsidR="00646E03"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sz w:val="24"/>
          <w:szCs w:val="24"/>
          <w:lang w:eastAsia="ar-SA"/>
        </w:rPr>
        <w:t xml:space="preserve"> </w:t>
      </w:r>
      <w:r w:rsidR="00646E03" w:rsidRPr="00FE4B0B">
        <w:rPr>
          <w:rFonts w:ascii="Times New Roman" w:eastAsia="Times New Roman" w:hAnsi="Times New Roman" w:cs="Times New Roman"/>
          <w:sz w:val="24"/>
          <w:szCs w:val="24"/>
          <w:lang w:eastAsia="ar-SA"/>
        </w:rPr>
        <w:t xml:space="preserve"> </w:t>
      </w:r>
      <w:r w:rsidR="00646E03" w:rsidRPr="00FE4B0B">
        <w:rPr>
          <w:rStyle w:val="42"/>
          <w:rFonts w:eastAsiaTheme="minorHAnsi"/>
          <w:sz w:val="24"/>
          <w:szCs w:val="24"/>
        </w:rPr>
        <w:t xml:space="preserve">не менее 10 </w:t>
      </w:r>
      <w:proofErr w:type="spellStart"/>
      <w:r w:rsidR="00646E03" w:rsidRPr="00FE4B0B">
        <w:rPr>
          <w:rStyle w:val="42"/>
          <w:rFonts w:eastAsiaTheme="minorHAnsi"/>
          <w:sz w:val="24"/>
          <w:szCs w:val="24"/>
        </w:rPr>
        <w:t>млрд</w:t>
      </w:r>
      <w:proofErr w:type="gramStart"/>
      <w:r w:rsidR="00646E03" w:rsidRPr="00FE4B0B">
        <w:rPr>
          <w:rStyle w:val="42"/>
          <w:rFonts w:eastAsiaTheme="minorHAnsi"/>
          <w:sz w:val="24"/>
          <w:szCs w:val="24"/>
        </w:rPr>
        <w:t>.р</w:t>
      </w:r>
      <w:proofErr w:type="gramEnd"/>
      <w:r w:rsidR="00646E03" w:rsidRPr="00FE4B0B">
        <w:rPr>
          <w:rStyle w:val="42"/>
          <w:rFonts w:eastAsiaTheme="minorHAnsi"/>
          <w:sz w:val="24"/>
          <w:szCs w:val="24"/>
        </w:rPr>
        <w:t>ублей</w:t>
      </w:r>
      <w:proofErr w:type="spellEnd"/>
      <w:r w:rsidR="00646E03" w:rsidRPr="00FE4B0B">
        <w:rPr>
          <w:rStyle w:val="42"/>
          <w:rFonts w:eastAsiaTheme="minorHAnsi"/>
          <w:sz w:val="24"/>
          <w:szCs w:val="24"/>
        </w:rPr>
        <w:t xml:space="preserve">. </w:t>
      </w:r>
    </w:p>
    <w:p w:rsidR="009E65EA" w:rsidRPr="00FE4B0B" w:rsidRDefault="009E65EA">
      <w:pPr>
        <w:pStyle w:val="af2"/>
        <w:numPr>
          <w:ilvl w:val="2"/>
          <w:numId w:val="8"/>
        </w:numPr>
        <w:tabs>
          <w:tab w:val="left" w:pos="1843"/>
        </w:tabs>
        <w:spacing w:after="0"/>
        <w:ind w:left="1701" w:hanging="850"/>
        <w:jc w:val="both"/>
        <w:rPr>
          <w:rFonts w:ascii="Times New Roman" w:eastAsia="Times New Roman" w:hAnsi="Times New Roman" w:cs="Times New Roman"/>
        </w:rPr>
      </w:pPr>
      <w:bookmarkStart w:id="0" w:name="_Ref360297723"/>
      <w:r w:rsidRPr="00FE4B0B">
        <w:rPr>
          <w:rFonts w:ascii="Times New Roman" w:eastAsia="Times New Roman" w:hAnsi="Times New Roman" w:cs="Times New Roman"/>
          <w:sz w:val="24"/>
          <w:szCs w:val="24"/>
          <w:lang w:eastAsia="ar-SA"/>
        </w:rPr>
        <w:t xml:space="preserve">Гарант на момент выдачи Исполнителю Гарантии должен соответствовать требованиям ЦБ РФ в части </w:t>
      </w:r>
      <w:proofErr w:type="spellStart"/>
      <w:r w:rsidRPr="00FE4B0B">
        <w:rPr>
          <w:rFonts w:ascii="Times New Roman" w:eastAsia="Times New Roman" w:hAnsi="Times New Roman" w:cs="Times New Roman"/>
          <w:sz w:val="24"/>
          <w:szCs w:val="24"/>
          <w:lang w:eastAsia="ar-SA"/>
        </w:rPr>
        <w:t>непревышения</w:t>
      </w:r>
      <w:proofErr w:type="spellEnd"/>
      <w:r w:rsidRPr="00FE4B0B">
        <w:rPr>
          <w:rFonts w:ascii="Times New Roman" w:eastAsia="Times New Roman" w:hAnsi="Times New Roman" w:cs="Times New Roman"/>
          <w:sz w:val="24"/>
          <w:szCs w:val="24"/>
          <w:lang w:eastAsia="ar-SA"/>
        </w:rPr>
        <w:t xml:space="preserve"> норматива, устанавливающего максимальный размер риска на одного заемщика или группу связанных заемщиков;</w:t>
      </w:r>
      <w:bookmarkEnd w:id="0"/>
      <w:r w:rsidRPr="00FE4B0B">
        <w:rPr>
          <w:rFonts w:ascii="Times New Roman" w:eastAsia="Times New Roman" w:hAnsi="Times New Roman" w:cs="Times New Roman"/>
          <w:sz w:val="24"/>
          <w:szCs w:val="24"/>
          <w:lang w:eastAsia="ar-SA"/>
        </w:rPr>
        <w:t xml:space="preserve"> </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rPr>
      </w:pPr>
      <w:bookmarkStart w:id="1" w:name="_Ref360297847"/>
      <w:r w:rsidRPr="00FE4B0B">
        <w:rPr>
          <w:rFonts w:ascii="Times New Roman" w:eastAsia="Times New Roman" w:hAnsi="Times New Roman" w:cs="Times New Roman"/>
          <w:sz w:val="24"/>
          <w:szCs w:val="24"/>
          <w:lang w:eastAsia="ar-SA"/>
        </w:rPr>
        <w:t xml:space="preserve">Гарант на момент выдачи Исполнителю Гарантии должен соответствовать требованиям ЦБ РФ в части </w:t>
      </w:r>
      <w:proofErr w:type="spellStart"/>
      <w:r w:rsidRPr="00FE4B0B">
        <w:rPr>
          <w:rFonts w:ascii="Times New Roman" w:eastAsia="Times New Roman" w:hAnsi="Times New Roman" w:cs="Times New Roman"/>
          <w:sz w:val="24"/>
          <w:szCs w:val="24"/>
          <w:lang w:eastAsia="ar-SA"/>
        </w:rPr>
        <w:t>непревышения</w:t>
      </w:r>
      <w:proofErr w:type="spellEnd"/>
      <w:r w:rsidRPr="00FE4B0B">
        <w:rPr>
          <w:rFonts w:ascii="Times New Roman" w:eastAsia="Times New Roman" w:hAnsi="Times New Roman" w:cs="Times New Roman"/>
          <w:sz w:val="24"/>
          <w:szCs w:val="24"/>
          <w:lang w:eastAsia="ar-SA"/>
        </w:rPr>
        <w:t xml:space="preserve"> норматива, устанавливающего максимальный размер крупных кредитных рисков, установленного как выраженное в процентах отношение совокупной величины крупных кредитных </w:t>
      </w:r>
      <w:r w:rsidRPr="00FE4B0B">
        <w:rPr>
          <w:rFonts w:ascii="Times New Roman" w:eastAsia="Times New Roman" w:hAnsi="Times New Roman" w:cs="Times New Roman"/>
          <w:sz w:val="24"/>
          <w:szCs w:val="24"/>
          <w:lang w:eastAsia="ar-SA"/>
        </w:rPr>
        <w:lastRenderedPageBreak/>
        <w:t>рисков и размера собственных средств (капитала) кредитной организации (банковской группы);</w:t>
      </w:r>
      <w:bookmarkEnd w:id="1"/>
      <w:r w:rsidRPr="00FE4B0B">
        <w:rPr>
          <w:rFonts w:ascii="Times New Roman" w:eastAsia="Times New Roman" w:hAnsi="Times New Roman" w:cs="Times New Roman"/>
          <w:sz w:val="24"/>
          <w:szCs w:val="24"/>
          <w:lang w:eastAsia="ar-SA"/>
        </w:rPr>
        <w:t xml:space="preserve"> </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rPr>
      </w:pPr>
      <w:r w:rsidRPr="00FE4B0B">
        <w:rPr>
          <w:rFonts w:ascii="Times New Roman" w:eastAsia="Times New Roman" w:hAnsi="Times New Roman" w:cs="Times New Roman"/>
          <w:sz w:val="24"/>
          <w:szCs w:val="24"/>
          <w:lang w:eastAsia="ar-SA"/>
        </w:rPr>
        <w:t>отсутствие требования ЦБ РФ об осуществлении мер по предупреждению банкротства кредитных организаций, в том числе финансового оздоровления Гаранта;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rPr>
      </w:pPr>
      <w:r w:rsidRPr="00FE4B0B">
        <w:rPr>
          <w:rFonts w:ascii="Times New Roman" w:eastAsia="Times New Roman" w:hAnsi="Times New Roman" w:cs="Times New Roman"/>
          <w:sz w:val="24"/>
          <w:szCs w:val="24"/>
          <w:lang w:eastAsia="ar-SA"/>
        </w:rPr>
        <w:t>в отношении Гаранта не должны быть:</w:t>
      </w:r>
    </w:p>
    <w:p w:rsidR="009E65EA" w:rsidRPr="00FE4B0B" w:rsidRDefault="009E65EA" w:rsidP="009E65EA">
      <w:pPr>
        <w:pStyle w:val="5"/>
        <w:numPr>
          <w:ilvl w:val="4"/>
          <w:numId w:val="12"/>
        </w:numPr>
        <w:ind w:left="1985" w:hanging="709"/>
        <w:rPr>
          <w:color w:val="auto"/>
        </w:rPr>
      </w:pPr>
      <w:r w:rsidRPr="00FE4B0B">
        <w:rPr>
          <w:color w:val="auto"/>
        </w:rPr>
        <w:t xml:space="preserve">принят акт ЦБ РФ о назначении временной администрации в соответствии с Федеральным законом от 25 февраля 1999 г. № 40-ФЗ «О несостоятельности (банкротстве) кредитных организаций»; </w:t>
      </w:r>
    </w:p>
    <w:p w:rsidR="009E65EA" w:rsidRPr="00FE4B0B" w:rsidRDefault="009E65EA" w:rsidP="009E65EA">
      <w:pPr>
        <w:pStyle w:val="5"/>
        <w:numPr>
          <w:ilvl w:val="4"/>
          <w:numId w:val="12"/>
        </w:numPr>
        <w:ind w:left="1985" w:hanging="709"/>
        <w:rPr>
          <w:color w:val="auto"/>
        </w:rPr>
      </w:pPr>
      <w:r w:rsidRPr="00FE4B0B">
        <w:rPr>
          <w:color w:val="auto"/>
        </w:rPr>
        <w:t>принято решение в соответствии с п. 4 ч. 2 ст. 74 Федерального закона от 10 июля 2002 г. № 86-ФЗ «О Центральном банке Российской Федерации (Банке России)» о введении запрета на осуществление Гарантом отдельных банковских операций;</w:t>
      </w:r>
    </w:p>
    <w:p w:rsidR="009E65EA" w:rsidRPr="00FE4B0B" w:rsidRDefault="00646E03" w:rsidP="009E65EA">
      <w:pPr>
        <w:pStyle w:val="af2"/>
        <w:numPr>
          <w:ilvl w:val="2"/>
          <w:numId w:val="8"/>
        </w:numPr>
        <w:tabs>
          <w:tab w:val="left" w:pos="1843"/>
        </w:tabs>
        <w:spacing w:after="0"/>
        <w:ind w:left="1701" w:hanging="850"/>
        <w:jc w:val="both"/>
        <w:rPr>
          <w:rFonts w:ascii="Times New Roman" w:eastAsia="Times New Roman" w:hAnsi="Times New Roman" w:cs="Times New Roman"/>
        </w:rPr>
      </w:pPr>
      <w:proofErr w:type="gramStart"/>
      <w:r w:rsidRPr="00FE4B0B">
        <w:rPr>
          <w:rFonts w:ascii="Times New Roman" w:eastAsia="Times New Roman" w:hAnsi="Times New Roman" w:cs="Times New Roman"/>
          <w:sz w:val="24"/>
          <w:szCs w:val="24"/>
          <w:lang w:eastAsia="ar-SA"/>
        </w:rPr>
        <w:t xml:space="preserve">В случае если в качестве </w:t>
      </w:r>
      <w:r w:rsidR="00F71477" w:rsidRPr="00FE4B0B">
        <w:rPr>
          <w:rFonts w:ascii="Times New Roman" w:eastAsia="Times New Roman" w:hAnsi="Times New Roman" w:cs="Times New Roman"/>
          <w:sz w:val="24"/>
          <w:szCs w:val="24"/>
          <w:lang w:eastAsia="ar-SA"/>
        </w:rPr>
        <w:t>Г</w:t>
      </w:r>
      <w:r w:rsidRPr="00FE4B0B">
        <w:rPr>
          <w:rFonts w:ascii="Times New Roman" w:eastAsia="Times New Roman" w:hAnsi="Times New Roman" w:cs="Times New Roman"/>
          <w:sz w:val="24"/>
          <w:szCs w:val="24"/>
          <w:lang w:eastAsia="ar-SA"/>
        </w:rPr>
        <w:t>аранта выступает банк, зарегистрированный на территории Российской Федерации, он должен иметь рейтинг международных рейтинговых агентств «</w:t>
      </w:r>
      <w:proofErr w:type="spellStart"/>
      <w:r w:rsidRPr="00FE4B0B">
        <w:rPr>
          <w:rFonts w:ascii="Times New Roman" w:eastAsia="Times New Roman" w:hAnsi="Times New Roman" w:cs="Times New Roman"/>
          <w:sz w:val="24"/>
          <w:szCs w:val="24"/>
          <w:lang w:eastAsia="ar-SA"/>
        </w:rPr>
        <w:t>Стэндарт</w:t>
      </w:r>
      <w:proofErr w:type="spellEnd"/>
      <w:r w:rsidRPr="00FE4B0B">
        <w:rPr>
          <w:rFonts w:ascii="Times New Roman" w:eastAsia="Times New Roman" w:hAnsi="Times New Roman" w:cs="Times New Roman"/>
          <w:sz w:val="24"/>
          <w:szCs w:val="24"/>
          <w:lang w:eastAsia="ar-SA"/>
        </w:rPr>
        <w:t xml:space="preserve"> энд </w:t>
      </w:r>
      <w:proofErr w:type="spellStart"/>
      <w:r w:rsidRPr="00FE4B0B">
        <w:rPr>
          <w:rFonts w:ascii="Times New Roman" w:eastAsia="Times New Roman" w:hAnsi="Times New Roman" w:cs="Times New Roman"/>
          <w:sz w:val="24"/>
          <w:szCs w:val="24"/>
          <w:lang w:eastAsia="ar-SA"/>
        </w:rPr>
        <w:t>Пурс</w:t>
      </w:r>
      <w:proofErr w:type="spellEnd"/>
      <w:r w:rsidRPr="00FE4B0B">
        <w:rPr>
          <w:rFonts w:ascii="Times New Roman" w:eastAsia="Times New Roman" w:hAnsi="Times New Roman" w:cs="Times New Roman"/>
          <w:sz w:val="24"/>
          <w:szCs w:val="24"/>
          <w:lang w:eastAsia="ar-SA"/>
        </w:rPr>
        <w:t>» (</w:t>
      </w:r>
      <w:r w:rsidRPr="00FE4B0B">
        <w:rPr>
          <w:rFonts w:ascii="Times New Roman" w:eastAsia="Times New Roman" w:hAnsi="Times New Roman" w:cs="Times New Roman"/>
          <w:sz w:val="24"/>
          <w:szCs w:val="24"/>
          <w:lang w:val="en-US" w:eastAsia="ar-SA"/>
        </w:rPr>
        <w:t>Standard</w:t>
      </w:r>
      <w:r w:rsidRPr="00FE4B0B">
        <w:rPr>
          <w:rFonts w:ascii="Times New Roman" w:eastAsia="Times New Roman" w:hAnsi="Times New Roman" w:cs="Times New Roman"/>
          <w:sz w:val="24"/>
          <w:szCs w:val="24"/>
          <w:lang w:eastAsia="ar-SA"/>
        </w:rPr>
        <w:t>&amp;</w:t>
      </w:r>
      <w:r w:rsidRPr="00FE4B0B">
        <w:rPr>
          <w:rFonts w:ascii="Times New Roman" w:eastAsia="Times New Roman" w:hAnsi="Times New Roman" w:cs="Times New Roman"/>
          <w:sz w:val="24"/>
          <w:szCs w:val="24"/>
          <w:lang w:val="en-US" w:eastAsia="ar-SA"/>
        </w:rPr>
        <w:t>Poor</w:t>
      </w: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sz w:val="24"/>
          <w:szCs w:val="24"/>
          <w:lang w:val="en-US" w:eastAsia="ar-SA"/>
        </w:rPr>
        <w:t>s</w:t>
      </w:r>
      <w:r w:rsidRPr="00FE4B0B">
        <w:rPr>
          <w:rFonts w:ascii="Times New Roman" w:eastAsia="Times New Roman" w:hAnsi="Times New Roman" w:cs="Times New Roman"/>
          <w:sz w:val="24"/>
          <w:szCs w:val="24"/>
          <w:lang w:eastAsia="ar-SA"/>
        </w:rPr>
        <w:t>), и/или «</w:t>
      </w:r>
      <w:proofErr w:type="spellStart"/>
      <w:r w:rsidRPr="00FE4B0B">
        <w:rPr>
          <w:rFonts w:ascii="Times New Roman" w:eastAsia="Times New Roman" w:hAnsi="Times New Roman" w:cs="Times New Roman"/>
          <w:sz w:val="24"/>
          <w:szCs w:val="24"/>
          <w:lang w:eastAsia="ar-SA"/>
        </w:rPr>
        <w:t>Мудис</w:t>
      </w:r>
      <w:proofErr w:type="spellEnd"/>
      <w:r w:rsidRPr="00FE4B0B">
        <w:rPr>
          <w:rFonts w:ascii="Times New Roman" w:eastAsia="Times New Roman" w:hAnsi="Times New Roman" w:cs="Times New Roman"/>
          <w:sz w:val="24"/>
          <w:szCs w:val="24"/>
          <w:lang w:eastAsia="ar-SA"/>
        </w:rPr>
        <w:t xml:space="preserve"> Инвестор Сервис» (</w:t>
      </w:r>
      <w:r w:rsidRPr="00FE4B0B">
        <w:rPr>
          <w:rFonts w:ascii="Times New Roman" w:eastAsia="Times New Roman" w:hAnsi="Times New Roman" w:cs="Times New Roman"/>
          <w:sz w:val="24"/>
          <w:szCs w:val="24"/>
          <w:lang w:val="en-US" w:eastAsia="ar-SA"/>
        </w:rPr>
        <w:t>Moody</w:t>
      </w: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sz w:val="24"/>
          <w:szCs w:val="24"/>
          <w:lang w:val="en-US" w:eastAsia="ar-SA"/>
        </w:rPr>
        <w:t>s</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sz w:val="24"/>
          <w:szCs w:val="24"/>
          <w:lang w:val="en-US" w:eastAsia="ar-SA"/>
        </w:rPr>
        <w:t>Investor</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sz w:val="24"/>
          <w:szCs w:val="24"/>
          <w:lang w:val="en-US" w:eastAsia="ar-SA"/>
        </w:rPr>
        <w:t>Service</w:t>
      </w:r>
      <w:r w:rsidRPr="00FE4B0B">
        <w:rPr>
          <w:rFonts w:ascii="Times New Roman" w:eastAsia="Times New Roman" w:hAnsi="Times New Roman" w:cs="Times New Roman"/>
          <w:sz w:val="24"/>
          <w:szCs w:val="24"/>
          <w:lang w:eastAsia="ar-SA"/>
        </w:rPr>
        <w:t>) и/или «</w:t>
      </w:r>
      <w:proofErr w:type="spellStart"/>
      <w:r w:rsidRPr="00FE4B0B">
        <w:rPr>
          <w:rFonts w:ascii="Times New Roman" w:eastAsia="Times New Roman" w:hAnsi="Times New Roman" w:cs="Times New Roman"/>
          <w:sz w:val="24"/>
          <w:szCs w:val="24"/>
          <w:lang w:eastAsia="ar-SA"/>
        </w:rPr>
        <w:t>Фитч</w:t>
      </w:r>
      <w:proofErr w:type="spellEnd"/>
      <w:r w:rsidRPr="00FE4B0B">
        <w:rPr>
          <w:rFonts w:ascii="Times New Roman" w:eastAsia="Times New Roman" w:hAnsi="Times New Roman" w:cs="Times New Roman"/>
          <w:sz w:val="24"/>
          <w:szCs w:val="24"/>
          <w:lang w:eastAsia="ar-SA"/>
        </w:rPr>
        <w:t xml:space="preserve"> </w:t>
      </w:r>
      <w:proofErr w:type="spellStart"/>
      <w:r w:rsidRPr="00FE4B0B">
        <w:rPr>
          <w:rFonts w:ascii="Times New Roman" w:eastAsia="Times New Roman" w:hAnsi="Times New Roman" w:cs="Times New Roman"/>
          <w:sz w:val="24"/>
          <w:szCs w:val="24"/>
          <w:lang w:eastAsia="ar-SA"/>
        </w:rPr>
        <w:t>Рейтингз</w:t>
      </w:r>
      <w:proofErr w:type="spellEnd"/>
      <w:r w:rsidRPr="00FE4B0B">
        <w:rPr>
          <w:rFonts w:ascii="Times New Roman" w:eastAsia="Times New Roman" w:hAnsi="Times New Roman" w:cs="Times New Roman"/>
          <w:sz w:val="24"/>
          <w:szCs w:val="24"/>
          <w:lang w:eastAsia="ar-SA"/>
        </w:rPr>
        <w:t>» (</w:t>
      </w:r>
      <w:r w:rsidR="006861E5" w:rsidRPr="00FE4B0B">
        <w:rPr>
          <w:rFonts w:ascii="Times New Roman" w:eastAsia="Times New Roman" w:hAnsi="Times New Roman" w:cs="Times New Roman"/>
          <w:sz w:val="24"/>
          <w:szCs w:val="24"/>
          <w:lang w:val="en-US" w:eastAsia="ar-SA"/>
        </w:rPr>
        <w:t>Fitch</w:t>
      </w:r>
      <w:r w:rsidR="006861E5" w:rsidRPr="00FE4B0B">
        <w:rPr>
          <w:rFonts w:ascii="Times New Roman" w:eastAsia="Times New Roman" w:hAnsi="Times New Roman" w:cs="Times New Roman"/>
          <w:sz w:val="24"/>
          <w:szCs w:val="24"/>
          <w:lang w:eastAsia="ar-SA"/>
        </w:rPr>
        <w:t xml:space="preserve"> </w:t>
      </w:r>
      <w:r w:rsidR="006861E5" w:rsidRPr="00FE4B0B">
        <w:rPr>
          <w:rFonts w:ascii="Times New Roman" w:eastAsia="Times New Roman" w:hAnsi="Times New Roman" w:cs="Times New Roman"/>
          <w:sz w:val="24"/>
          <w:szCs w:val="24"/>
          <w:lang w:val="en-US" w:eastAsia="ar-SA"/>
        </w:rPr>
        <w:t>Ratings</w:t>
      </w:r>
      <w:r w:rsidRPr="00FE4B0B">
        <w:rPr>
          <w:rFonts w:ascii="Times New Roman" w:eastAsia="Times New Roman" w:hAnsi="Times New Roman" w:cs="Times New Roman"/>
          <w:sz w:val="24"/>
          <w:szCs w:val="24"/>
          <w:lang w:eastAsia="ar-SA"/>
        </w:rPr>
        <w:t>)</w:t>
      </w:r>
      <w:r w:rsidR="006861E5" w:rsidRPr="00FE4B0B">
        <w:rPr>
          <w:rFonts w:ascii="Times New Roman" w:eastAsia="Times New Roman" w:hAnsi="Times New Roman" w:cs="Times New Roman"/>
          <w:sz w:val="24"/>
          <w:szCs w:val="24"/>
          <w:lang w:eastAsia="ar-SA"/>
        </w:rPr>
        <w:t xml:space="preserve"> не более чем на три уровня ниже суверенного рейтинга Российской Федерации, присвоенного соответствующим рейтинговым агентством </w:t>
      </w:r>
      <w:proofErr w:type="gramEnd"/>
    </w:p>
    <w:p w:rsidR="006861E5" w:rsidRPr="00FE4B0B" w:rsidRDefault="006861E5" w:rsidP="00FE4B0B">
      <w:pPr>
        <w:pStyle w:val="af2"/>
        <w:numPr>
          <w:ilvl w:val="2"/>
          <w:numId w:val="8"/>
        </w:numPr>
        <w:tabs>
          <w:tab w:val="left" w:pos="1843"/>
        </w:tabs>
        <w:spacing w:after="0"/>
        <w:ind w:left="1701" w:hanging="850"/>
        <w:jc w:val="both"/>
        <w:rPr>
          <w:rFonts w:ascii="Times New Roman" w:eastAsia="Times New Roman" w:hAnsi="Times New Roman" w:cs="Times New Roman"/>
          <w:sz w:val="24"/>
          <w:szCs w:val="24"/>
        </w:rPr>
      </w:pPr>
      <w:r w:rsidRPr="00FE4B0B">
        <w:rPr>
          <w:rFonts w:ascii="Times New Roman" w:eastAsia="Times New Roman" w:hAnsi="Times New Roman" w:cs="Times New Roman"/>
          <w:sz w:val="24"/>
          <w:szCs w:val="24"/>
          <w:lang w:eastAsia="ar-SA"/>
        </w:rPr>
        <w:t xml:space="preserve">В случае если в качестве </w:t>
      </w:r>
      <w:r w:rsidR="00F71477" w:rsidRPr="00FE4B0B">
        <w:rPr>
          <w:rFonts w:ascii="Times New Roman" w:eastAsia="Times New Roman" w:hAnsi="Times New Roman" w:cs="Times New Roman"/>
          <w:sz w:val="24"/>
          <w:szCs w:val="24"/>
          <w:lang w:eastAsia="ar-SA"/>
        </w:rPr>
        <w:t>Г</w:t>
      </w:r>
      <w:r w:rsidRPr="00FE4B0B">
        <w:rPr>
          <w:rFonts w:ascii="Times New Roman" w:eastAsia="Times New Roman" w:hAnsi="Times New Roman" w:cs="Times New Roman"/>
          <w:sz w:val="24"/>
          <w:szCs w:val="24"/>
          <w:lang w:eastAsia="ar-SA"/>
        </w:rPr>
        <w:t xml:space="preserve">аранта выступает банк, зарегистрированный на территории иностранного государства, он должен иметь все необходимые лицензии, разрешения, а также соответствовать </w:t>
      </w:r>
      <w:r w:rsidRPr="00FE4B0B">
        <w:rPr>
          <w:rFonts w:ascii="Times New Roman" w:eastAsia="Calibri" w:hAnsi="Times New Roman"/>
          <w:sz w:val="24"/>
          <w:szCs w:val="24"/>
        </w:rPr>
        <w:t>всем иным требованиям законодательства государства регистрации/ведения бизнеса, а также применимым требованиям  законодательства Российской Федерации в области банковской деятельности. Такой банк должен иметь долгосрочный рейтинг инвестиционного уровня в одном из следующих рейтинговых агентств: по классификации международного рейтингового агентства «</w:t>
      </w:r>
      <w:proofErr w:type="spellStart"/>
      <w:r w:rsidRPr="00FE4B0B">
        <w:rPr>
          <w:rFonts w:ascii="Times New Roman" w:eastAsia="Calibri" w:hAnsi="Times New Roman"/>
          <w:sz w:val="24"/>
          <w:szCs w:val="24"/>
        </w:rPr>
        <w:t>Standard&amp;Poor’s</w:t>
      </w:r>
      <w:proofErr w:type="spellEnd"/>
      <w:r w:rsidRPr="00FE4B0B">
        <w:rPr>
          <w:rFonts w:ascii="Times New Roman" w:eastAsia="Calibri" w:hAnsi="Times New Roman"/>
          <w:sz w:val="24"/>
          <w:szCs w:val="24"/>
        </w:rPr>
        <w:t xml:space="preserve">» - рейтинг по международной шкале не ниже </w:t>
      </w:r>
      <w:proofErr w:type="gramStart"/>
      <w:r w:rsidRPr="00FE4B0B">
        <w:rPr>
          <w:rFonts w:ascii="Times New Roman" w:eastAsia="Calibri" w:hAnsi="Times New Roman"/>
          <w:sz w:val="24"/>
          <w:szCs w:val="24"/>
        </w:rPr>
        <w:t>ВВ</w:t>
      </w:r>
      <w:proofErr w:type="gramEnd"/>
      <w:r w:rsidRPr="00FE4B0B">
        <w:rPr>
          <w:rFonts w:ascii="Times New Roman" w:eastAsia="Calibri" w:hAnsi="Times New Roman"/>
          <w:sz w:val="24"/>
          <w:szCs w:val="24"/>
        </w:rPr>
        <w:t>+; по классификации международного рейтингового агентства «</w:t>
      </w:r>
      <w:proofErr w:type="spellStart"/>
      <w:r w:rsidRPr="00FE4B0B">
        <w:rPr>
          <w:rFonts w:ascii="Times New Roman" w:eastAsia="Calibri" w:hAnsi="Times New Roman"/>
          <w:sz w:val="24"/>
          <w:szCs w:val="24"/>
        </w:rPr>
        <w:t>Moody’s</w:t>
      </w:r>
      <w:proofErr w:type="spellEnd"/>
      <w:r w:rsidRPr="00FE4B0B">
        <w:rPr>
          <w:rFonts w:ascii="Times New Roman" w:eastAsia="Calibri" w:hAnsi="Times New Roman"/>
          <w:sz w:val="24"/>
          <w:szCs w:val="24"/>
        </w:rPr>
        <w:t xml:space="preserve"> </w:t>
      </w:r>
      <w:proofErr w:type="spellStart"/>
      <w:r w:rsidRPr="00FE4B0B">
        <w:rPr>
          <w:rFonts w:ascii="Times New Roman" w:eastAsia="Calibri" w:hAnsi="Times New Roman"/>
          <w:sz w:val="24"/>
          <w:szCs w:val="24"/>
        </w:rPr>
        <w:t>Investor</w:t>
      </w:r>
      <w:proofErr w:type="spellEnd"/>
      <w:r w:rsidRPr="00FE4B0B">
        <w:rPr>
          <w:rFonts w:ascii="Times New Roman" w:eastAsia="Calibri" w:hAnsi="Times New Roman"/>
          <w:sz w:val="24"/>
          <w:szCs w:val="24"/>
        </w:rPr>
        <w:t xml:space="preserve"> </w:t>
      </w:r>
      <w:proofErr w:type="spellStart"/>
      <w:r w:rsidRPr="00FE4B0B">
        <w:rPr>
          <w:rFonts w:ascii="Times New Roman" w:eastAsia="Calibri" w:hAnsi="Times New Roman"/>
          <w:sz w:val="24"/>
          <w:szCs w:val="24"/>
        </w:rPr>
        <w:t>Service</w:t>
      </w:r>
      <w:proofErr w:type="spellEnd"/>
      <w:r w:rsidRPr="00FE4B0B">
        <w:rPr>
          <w:rFonts w:ascii="Times New Roman" w:eastAsia="Calibri" w:hAnsi="Times New Roman"/>
          <w:sz w:val="24"/>
          <w:szCs w:val="24"/>
        </w:rPr>
        <w:t>» - не ниже Ва1; по классификации международного рейтингового агентства «</w:t>
      </w:r>
      <w:proofErr w:type="spellStart"/>
      <w:r w:rsidRPr="00FE4B0B">
        <w:rPr>
          <w:rFonts w:ascii="Times New Roman" w:eastAsia="Calibri" w:hAnsi="Times New Roman"/>
          <w:sz w:val="24"/>
          <w:szCs w:val="24"/>
        </w:rPr>
        <w:t>Fitch</w:t>
      </w:r>
      <w:proofErr w:type="spellEnd"/>
      <w:r w:rsidRPr="00FE4B0B">
        <w:rPr>
          <w:rFonts w:ascii="Times New Roman" w:eastAsia="Calibri" w:hAnsi="Times New Roman"/>
          <w:sz w:val="24"/>
          <w:szCs w:val="24"/>
        </w:rPr>
        <w:t xml:space="preserve"> </w:t>
      </w:r>
      <w:proofErr w:type="spellStart"/>
      <w:r w:rsidRPr="00FE4B0B">
        <w:rPr>
          <w:rFonts w:ascii="Times New Roman" w:eastAsia="Calibri" w:hAnsi="Times New Roman"/>
          <w:sz w:val="24"/>
          <w:szCs w:val="24"/>
        </w:rPr>
        <w:t>Ratings</w:t>
      </w:r>
      <w:proofErr w:type="spellEnd"/>
      <w:r w:rsidRPr="00FE4B0B">
        <w:rPr>
          <w:rFonts w:ascii="Times New Roman" w:eastAsia="Calibri" w:hAnsi="Times New Roman"/>
          <w:sz w:val="24"/>
          <w:szCs w:val="24"/>
        </w:rPr>
        <w:t xml:space="preserve">» - не ниже ВВ+. Рейтинги должны быть действительны на последнюю отчетную дату, предшествующую дате предоставления принципалом </w:t>
      </w:r>
      <w:r w:rsidR="00F71477" w:rsidRPr="00FE4B0B">
        <w:rPr>
          <w:rFonts w:ascii="Times New Roman" w:eastAsia="Calibri" w:hAnsi="Times New Roman"/>
          <w:sz w:val="24"/>
          <w:szCs w:val="24"/>
        </w:rPr>
        <w:t>Г</w:t>
      </w:r>
      <w:r w:rsidRPr="00FE4B0B">
        <w:rPr>
          <w:rFonts w:ascii="Times New Roman" w:eastAsia="Calibri" w:hAnsi="Times New Roman"/>
          <w:sz w:val="24"/>
          <w:szCs w:val="24"/>
        </w:rPr>
        <w:t>арантии</w:t>
      </w:r>
      <w:r w:rsidRPr="00FE4B0B">
        <w:rPr>
          <w:rFonts w:ascii="Times New Roman" w:eastAsia="Times New Roman" w:hAnsi="Times New Roman" w:cs="Times New Roman"/>
          <w:sz w:val="24"/>
          <w:szCs w:val="24"/>
        </w:rPr>
        <w:t xml:space="preserve">. </w:t>
      </w:r>
    </w:p>
    <w:p w:rsidR="006861E5" w:rsidRPr="00FE4B0B" w:rsidRDefault="009E65EA" w:rsidP="002C2CF6">
      <w:pPr>
        <w:numPr>
          <w:ilvl w:val="1"/>
          <w:numId w:val="8"/>
        </w:numPr>
        <w:tabs>
          <w:tab w:val="left" w:pos="993"/>
        </w:tabs>
        <w:spacing w:after="0"/>
        <w:ind w:left="1701" w:hanging="850"/>
        <w:jc w:val="both"/>
        <w:rPr>
          <w:rFonts w:ascii="Times New Roman" w:hAnsi="Times New Roman" w:cs="Times New Roman"/>
        </w:rPr>
      </w:pPr>
      <w:proofErr w:type="gramStart"/>
      <w:r w:rsidRPr="00FE4B0B">
        <w:rPr>
          <w:rFonts w:ascii="Times New Roman" w:eastAsia="Times New Roman" w:hAnsi="Times New Roman" w:cs="Times New Roman"/>
          <w:sz w:val="24"/>
          <w:szCs w:val="24"/>
          <w:lang w:eastAsia="ar-SA"/>
        </w:rPr>
        <w:t xml:space="preserve">Исполнитель обязан предоставить в составе пакета документов, прилагаемого к Гарантии, подтверждение от Гаранта о соответствии выданной Гарантии нормативу, устанавливающему максимальный размер риска на одного заемщика или группу связанных заемщиков в соответствии с п. 2.1.3. настоящих Требований, требованиям ЦБ РФ в части </w:t>
      </w:r>
      <w:proofErr w:type="spellStart"/>
      <w:r w:rsidRPr="00FE4B0B">
        <w:rPr>
          <w:rFonts w:ascii="Times New Roman" w:eastAsia="Times New Roman" w:hAnsi="Times New Roman" w:cs="Times New Roman"/>
          <w:sz w:val="24"/>
          <w:szCs w:val="24"/>
          <w:lang w:eastAsia="ar-SA"/>
        </w:rPr>
        <w:t>непревышения</w:t>
      </w:r>
      <w:proofErr w:type="spellEnd"/>
      <w:r w:rsidRPr="00FE4B0B">
        <w:rPr>
          <w:rFonts w:ascii="Times New Roman" w:eastAsia="Times New Roman" w:hAnsi="Times New Roman" w:cs="Times New Roman"/>
          <w:sz w:val="24"/>
          <w:szCs w:val="24"/>
          <w:lang w:eastAsia="ar-SA"/>
        </w:rPr>
        <w:t xml:space="preserve"> норматива, устанавливающего максимальный размер крупных кредитных рисков в соответствии с п. 2.1.4. настоящих Требований, а также подтверждение наличия</w:t>
      </w:r>
      <w:proofErr w:type="gramEnd"/>
      <w:r w:rsidRPr="00FE4B0B">
        <w:rPr>
          <w:rFonts w:ascii="Times New Roman" w:eastAsia="Times New Roman" w:hAnsi="Times New Roman" w:cs="Times New Roman"/>
          <w:sz w:val="24"/>
          <w:szCs w:val="24"/>
          <w:lang w:eastAsia="ar-SA"/>
        </w:rPr>
        <w:t xml:space="preserve"> у Гаранта рейтинга одного из международных рейтинговых агентств, предусмотренного п. 2.1.</w:t>
      </w:r>
      <w:r w:rsidR="002C2CF6" w:rsidRPr="00FE4B0B">
        <w:rPr>
          <w:rFonts w:ascii="Times New Roman" w:eastAsia="Times New Roman" w:hAnsi="Times New Roman" w:cs="Times New Roman"/>
          <w:sz w:val="24"/>
          <w:szCs w:val="24"/>
          <w:lang w:eastAsia="ar-SA"/>
        </w:rPr>
        <w:t>7</w:t>
      </w:r>
      <w:r w:rsidRPr="00FE4B0B">
        <w:rPr>
          <w:rFonts w:ascii="Times New Roman" w:eastAsia="Times New Roman" w:hAnsi="Times New Roman" w:cs="Times New Roman"/>
          <w:sz w:val="24"/>
          <w:szCs w:val="24"/>
          <w:lang w:eastAsia="ar-SA"/>
        </w:rPr>
        <w:t>.</w:t>
      </w:r>
      <w:r w:rsidR="002C2CF6" w:rsidRPr="00FE4B0B">
        <w:rPr>
          <w:rFonts w:ascii="Times New Roman" w:eastAsia="Times New Roman" w:hAnsi="Times New Roman" w:cs="Times New Roman"/>
          <w:sz w:val="24"/>
          <w:szCs w:val="24"/>
          <w:lang w:eastAsia="ar-SA"/>
        </w:rPr>
        <w:t>-2.1.8.</w:t>
      </w:r>
      <w:r w:rsidRPr="00FE4B0B">
        <w:rPr>
          <w:rFonts w:ascii="Times New Roman" w:eastAsia="Times New Roman" w:hAnsi="Times New Roman" w:cs="Times New Roman"/>
          <w:sz w:val="24"/>
          <w:szCs w:val="24"/>
          <w:lang w:eastAsia="ar-SA"/>
        </w:rPr>
        <w:t xml:space="preserve"> настоящих Требований и отсутствия процедур отзыва или пересмотра с перспективой понижения такого рейтинга.</w:t>
      </w:r>
    </w:p>
    <w:p w:rsidR="006861E5" w:rsidRPr="00FE4B0B" w:rsidRDefault="006861E5" w:rsidP="002C2CF6">
      <w:pPr>
        <w:numPr>
          <w:ilvl w:val="2"/>
          <w:numId w:val="8"/>
        </w:numPr>
        <w:spacing w:after="0"/>
        <w:ind w:left="1701" w:hanging="850"/>
        <w:jc w:val="both"/>
        <w:rPr>
          <w:rFonts w:ascii="Times New Roman" w:hAnsi="Times New Roman" w:cs="Times New Roman"/>
        </w:rPr>
      </w:pPr>
      <w:r w:rsidRPr="00FE4B0B">
        <w:rPr>
          <w:rFonts w:ascii="Times New Roman" w:eastAsia="Calibri" w:hAnsi="Times New Roman"/>
          <w:sz w:val="24"/>
          <w:szCs w:val="24"/>
        </w:rPr>
        <w:t>П</w:t>
      </w:r>
      <w:r w:rsidR="002C2CF6" w:rsidRPr="00FE4B0B">
        <w:rPr>
          <w:rFonts w:ascii="Times New Roman" w:eastAsia="Calibri" w:hAnsi="Times New Roman"/>
          <w:sz w:val="24"/>
          <w:szCs w:val="24"/>
        </w:rPr>
        <w:t>одтверждения, указанные в п. 2.2.</w:t>
      </w:r>
      <w:r w:rsidRPr="00FE4B0B">
        <w:rPr>
          <w:rFonts w:ascii="Times New Roman" w:eastAsia="Calibri" w:hAnsi="Times New Roman"/>
          <w:sz w:val="24"/>
          <w:szCs w:val="24"/>
        </w:rPr>
        <w:t xml:space="preserve"> настоящих требований предоставляются на бланке </w:t>
      </w:r>
      <w:r w:rsidR="005977FD" w:rsidRPr="00FE4B0B">
        <w:rPr>
          <w:rFonts w:ascii="Times New Roman" w:eastAsia="Calibri" w:hAnsi="Times New Roman"/>
          <w:sz w:val="24"/>
          <w:szCs w:val="24"/>
        </w:rPr>
        <w:t>Г</w:t>
      </w:r>
      <w:r w:rsidRPr="00FE4B0B">
        <w:rPr>
          <w:rFonts w:ascii="Times New Roman" w:eastAsia="Calibri" w:hAnsi="Times New Roman"/>
          <w:sz w:val="24"/>
          <w:szCs w:val="24"/>
        </w:rPr>
        <w:t>аранта, скрепленного круглой печатью, содержащей его полное фирменное наименование на русском языке и указание на место его нахождения.</w:t>
      </w:r>
    </w:p>
    <w:p w:rsidR="006861E5" w:rsidRPr="00FE4B0B" w:rsidRDefault="006861E5" w:rsidP="002C2CF6">
      <w:pPr>
        <w:numPr>
          <w:ilvl w:val="2"/>
          <w:numId w:val="8"/>
        </w:numPr>
        <w:spacing w:after="0"/>
        <w:ind w:left="1701" w:hanging="850"/>
        <w:jc w:val="both"/>
        <w:rPr>
          <w:rFonts w:ascii="Times New Roman" w:hAnsi="Times New Roman" w:cs="Times New Roman"/>
        </w:rPr>
      </w:pPr>
      <w:r w:rsidRPr="00FE4B0B">
        <w:rPr>
          <w:rFonts w:ascii="Times New Roman" w:eastAsia="Calibri" w:hAnsi="Times New Roman"/>
          <w:sz w:val="24"/>
          <w:szCs w:val="24"/>
        </w:rPr>
        <w:lastRenderedPageBreak/>
        <w:t>В целях защиты интересов Государственной компании закупочной документацией могут устанавливаться иные дополнительные требования к Гаранту.</w:t>
      </w:r>
    </w:p>
    <w:p w:rsidR="009E65EA" w:rsidRPr="00FE4B0B" w:rsidRDefault="009E65EA" w:rsidP="002C2CF6">
      <w:pPr>
        <w:spacing w:after="0"/>
        <w:ind w:left="1701" w:hanging="515"/>
        <w:jc w:val="both"/>
        <w:rPr>
          <w:rFonts w:ascii="Times New Roman" w:hAnsi="Times New Roman" w:cs="Times New Roman"/>
        </w:rPr>
      </w:pPr>
    </w:p>
    <w:p w:rsidR="009E65EA" w:rsidRPr="00FE4B0B" w:rsidRDefault="009E65EA" w:rsidP="009E65EA">
      <w:pPr>
        <w:pStyle w:val="af2"/>
        <w:numPr>
          <w:ilvl w:val="0"/>
          <w:numId w:val="8"/>
        </w:numPr>
        <w:jc w:val="center"/>
        <w:rPr>
          <w:rFonts w:ascii="Times New Roman" w:eastAsia="Times New Roman" w:hAnsi="Times New Roman" w:cs="Times New Roman"/>
          <w:b/>
          <w:sz w:val="24"/>
          <w:szCs w:val="24"/>
          <w:lang w:eastAsia="ar-SA"/>
        </w:rPr>
      </w:pPr>
      <w:r w:rsidRPr="00FE4B0B">
        <w:rPr>
          <w:rFonts w:ascii="Times New Roman" w:eastAsia="Times New Roman" w:hAnsi="Times New Roman" w:cs="Times New Roman"/>
          <w:b/>
          <w:sz w:val="24"/>
          <w:szCs w:val="24"/>
          <w:lang w:eastAsia="ar-SA"/>
        </w:rPr>
        <w:t>Требования к содержанию Гарантии</w:t>
      </w:r>
    </w:p>
    <w:p w:rsidR="009E65EA" w:rsidRPr="00FE4B0B" w:rsidRDefault="009E65EA" w:rsidP="009E65EA">
      <w:pPr>
        <w:numPr>
          <w:ilvl w:val="1"/>
          <w:numId w:val="8"/>
        </w:numPr>
        <w:tabs>
          <w:tab w:val="left" w:pos="993"/>
        </w:tabs>
        <w:spacing w:after="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должна содержать следующие существенные условия:</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наименование, организационно-правовую форму Гаранта, адрес (место нахождения) постоянно действующего исполнительного органа Гаранта (или иного органа Гаранта, имеющего право действовать от имени Гаранта без доверенности), идентификационный номер налогоплательщика, основной государственный регистрационный номер юридического лица, фамилию, имя, отчество и должность лица (лиц), подписывающего (-их) Гарантию от имени Гаранта, а также указание на основани</w:t>
      </w:r>
      <w:proofErr w:type="gramStart"/>
      <w:r w:rsidRPr="00FE4B0B">
        <w:rPr>
          <w:rFonts w:ascii="Times New Roman" w:eastAsia="Times New Roman" w:hAnsi="Times New Roman" w:cs="Times New Roman"/>
          <w:sz w:val="24"/>
          <w:szCs w:val="24"/>
          <w:lang w:eastAsia="ar-SA"/>
        </w:rPr>
        <w:t>е</w:t>
      </w:r>
      <w:proofErr w:type="gramEnd"/>
      <w:r w:rsidRPr="00FE4B0B">
        <w:rPr>
          <w:rFonts w:ascii="Times New Roman" w:eastAsia="Times New Roman" w:hAnsi="Times New Roman" w:cs="Times New Roman"/>
          <w:sz w:val="24"/>
          <w:szCs w:val="24"/>
          <w:lang w:eastAsia="ar-SA"/>
        </w:rPr>
        <w:t xml:space="preserve"> возникновения полномочий такого (-их) лиц (-а) по подписанию Гарантии от имени Гаранта;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наименование, организационно-правовую форму Принципала, адрес (место нахождения) постоянно действующего исполнительного органа Принципала (или иного органа Принципала, имеющего право действовать от имени Принципала без доверенности), идентификационный номер налогоплательщика, основной государственный регистрационный номер юридического лица;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наименование, организационно-правовую форму Бенефициара, адрес (место нахождения) постоянно действующего исполнительного органа Бенефициара (или иного органа Бенефициара, имеющего право действовать от имени Бенефициара без доверенности), идентификационный номер налогоплательщика, основной государственный регистрационный номер юридического лица;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дата выдачи Гарантии Гарантом, а также срок, на который выдана Гарантия (срок действия Гарантии);</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сумма Гарантии (сумма, в пределах которой Гарант гарантирует исполнение Принципалом своих обязательств по </w:t>
      </w:r>
      <w:r w:rsidR="007930CB" w:rsidRPr="00FE4B0B">
        <w:rPr>
          <w:rFonts w:ascii="Times New Roman" w:eastAsia="Times New Roman" w:hAnsi="Times New Roman" w:cs="Times New Roman"/>
          <w:sz w:val="24"/>
          <w:szCs w:val="24"/>
          <w:lang w:eastAsia="ar-SA"/>
        </w:rPr>
        <w:t>Инвестиционному Соглашению</w:t>
      </w:r>
      <w:r w:rsidRPr="00FE4B0B">
        <w:rPr>
          <w:rFonts w:ascii="Times New Roman" w:eastAsia="Times New Roman" w:hAnsi="Times New Roman" w:cs="Times New Roman"/>
          <w:sz w:val="24"/>
          <w:szCs w:val="24"/>
          <w:lang w:eastAsia="ar-SA"/>
        </w:rPr>
        <w:t>);</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указание на обеспечиваемое Гарантией обязательство </w:t>
      </w:r>
      <w:r w:rsidR="00247ACF" w:rsidRPr="00FE4B0B">
        <w:rPr>
          <w:rFonts w:ascii="Times New Roman" w:eastAsia="Times New Roman" w:hAnsi="Times New Roman" w:cs="Times New Roman"/>
          <w:sz w:val="24"/>
          <w:szCs w:val="24"/>
          <w:lang w:eastAsia="ar-SA"/>
        </w:rPr>
        <w:t>в соответствии с И</w:t>
      </w:r>
      <w:r w:rsidR="0083636D" w:rsidRPr="00FE4B0B">
        <w:rPr>
          <w:rFonts w:ascii="Times New Roman" w:eastAsia="Times New Roman" w:hAnsi="Times New Roman" w:cs="Times New Roman"/>
          <w:sz w:val="24"/>
          <w:szCs w:val="24"/>
          <w:lang w:eastAsia="ar-SA"/>
        </w:rPr>
        <w:t>н</w:t>
      </w:r>
      <w:r w:rsidR="00247ACF" w:rsidRPr="00FE4B0B">
        <w:rPr>
          <w:rFonts w:ascii="Times New Roman" w:eastAsia="Times New Roman" w:hAnsi="Times New Roman" w:cs="Times New Roman"/>
          <w:sz w:val="24"/>
          <w:szCs w:val="24"/>
          <w:lang w:eastAsia="ar-SA"/>
        </w:rPr>
        <w:t>вестиционным Соглашением</w:t>
      </w:r>
      <w:r w:rsidRPr="00FE4B0B">
        <w:rPr>
          <w:rFonts w:ascii="Times New Roman" w:eastAsia="Times New Roman" w:hAnsi="Times New Roman" w:cs="Times New Roman"/>
          <w:sz w:val="24"/>
          <w:szCs w:val="24"/>
          <w:lang w:eastAsia="ar-SA"/>
        </w:rPr>
        <w:t>;</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Возникновение обязательств по Гарантии у Гаранта должно быть связано только с ее выдачей Гарантом, и не должно обуславливаться иными обстоятельствами (включая принятие Бенефициаром условий Гарантии);</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Гарантия должна вступать в силу со дня ее выдачи, если иное не предусмотрено </w:t>
      </w:r>
      <w:r w:rsidR="007930CB" w:rsidRPr="00FE4B0B">
        <w:rPr>
          <w:rFonts w:ascii="Times New Roman" w:eastAsia="Times New Roman" w:hAnsi="Times New Roman" w:cs="Times New Roman"/>
          <w:sz w:val="24"/>
          <w:szCs w:val="24"/>
          <w:lang w:eastAsia="ar-SA"/>
        </w:rPr>
        <w:t>Инвестиционным Соглашением</w:t>
      </w:r>
      <w:r w:rsidRPr="00FE4B0B">
        <w:rPr>
          <w:rFonts w:ascii="Times New Roman" w:eastAsia="Times New Roman" w:hAnsi="Times New Roman" w:cs="Times New Roman"/>
          <w:sz w:val="24"/>
          <w:szCs w:val="24"/>
          <w:lang w:eastAsia="ar-SA"/>
        </w:rPr>
        <w:t xml:space="preserve">; </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Обязательство Гаранта по Гарантии является безусловным, т.е. предусмотренное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Обязательство Гаранта по выплате Бенефициару суммы по Гарантии подлежит исполнению по требованию Бенефициара без предварительного предъявления к Принципалу требования об исполнении основного обязательства;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Срок, в течение которого Гарант обязан рассмотреть требование Бенефициара об уплате денежной суммы по Гарантии, не может превышать 15 (пятнадцати) календарных дней с момента получения требования Бенефициара;</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Ответственность Гаранта перед Бенефициаром за невыполнение или ненадлежащее выполнение Гарантом обязательства по Гарантии не должна быть ограничена суммой, на которую выдается Гарантия;</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Принадлежащее Бенефициару по Гарантии право требования к Гаранту не может быть передано другому лицу;</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должна быть безотзывной, то есть не предусматривать право Гаранта и (или) Принципала отзывать Гарантию или иным образом прекращать (приостанавливать) ее действие;</w:t>
      </w:r>
    </w:p>
    <w:p w:rsidR="009E65EA" w:rsidRPr="00FE4B0B" w:rsidRDefault="009E65EA" w:rsidP="009E65EA">
      <w:pPr>
        <w:pStyle w:val="af2"/>
        <w:numPr>
          <w:ilvl w:val="2"/>
          <w:numId w:val="8"/>
        </w:numPr>
        <w:tabs>
          <w:tab w:val="left" w:pos="1843"/>
        </w:tabs>
        <w:spacing w:after="0"/>
        <w:ind w:left="1701" w:hanging="850"/>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К требованию по Гарантии должны прилагаться в качестве отдельного </w:t>
      </w:r>
      <w:proofErr w:type="gramStart"/>
      <w:r w:rsidRPr="00FE4B0B">
        <w:rPr>
          <w:rFonts w:ascii="Times New Roman" w:eastAsia="Times New Roman" w:hAnsi="Times New Roman" w:cs="Times New Roman"/>
          <w:sz w:val="24"/>
          <w:szCs w:val="24"/>
          <w:lang w:eastAsia="ar-SA"/>
        </w:rPr>
        <w:t>приложения</w:t>
      </w:r>
      <w:proofErr w:type="gramEnd"/>
      <w:r w:rsidRPr="00FE4B0B">
        <w:rPr>
          <w:rFonts w:ascii="Times New Roman" w:eastAsia="Times New Roman" w:hAnsi="Times New Roman" w:cs="Times New Roman"/>
          <w:sz w:val="24"/>
          <w:szCs w:val="24"/>
          <w:lang w:eastAsia="ar-SA"/>
        </w:rPr>
        <w:t xml:space="preserve"> только следующие документы: </w:t>
      </w:r>
    </w:p>
    <w:p w:rsidR="009E65EA" w:rsidRPr="00FE4B0B" w:rsidRDefault="009E65EA" w:rsidP="009E65EA">
      <w:pPr>
        <w:pStyle w:val="af2"/>
        <w:numPr>
          <w:ilvl w:val="3"/>
          <w:numId w:val="8"/>
        </w:numPr>
        <w:tabs>
          <w:tab w:val="left" w:pos="1843"/>
        </w:tabs>
        <w:spacing w:after="0"/>
        <w:ind w:left="2127" w:hanging="993"/>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расчет денежной суммы требования Бенефициара с указанием на положение </w:t>
      </w:r>
      <w:r w:rsidR="007930CB" w:rsidRPr="00FE4B0B">
        <w:rPr>
          <w:rFonts w:ascii="Times New Roman" w:eastAsia="Times New Roman" w:hAnsi="Times New Roman" w:cs="Times New Roman"/>
          <w:sz w:val="24"/>
          <w:szCs w:val="24"/>
          <w:lang w:eastAsia="ar-SA"/>
        </w:rPr>
        <w:t>Инвестиционного Соглашения</w:t>
      </w:r>
      <w:r w:rsidRPr="00FE4B0B">
        <w:rPr>
          <w:rFonts w:ascii="Times New Roman" w:eastAsia="Times New Roman" w:hAnsi="Times New Roman" w:cs="Times New Roman"/>
          <w:sz w:val="24"/>
          <w:szCs w:val="24"/>
          <w:lang w:eastAsia="ar-SA"/>
        </w:rPr>
        <w:t>, которое Бенефициар считает нарушенным Принципалом, а также с описанием фактических обстоятельств, которые, по мнению Бенефициара, свидетельствуют о неисполнении (ненадлежащем исполнении) обязатель</w:t>
      </w:r>
      <w:proofErr w:type="gramStart"/>
      <w:r w:rsidRPr="00FE4B0B">
        <w:rPr>
          <w:rFonts w:ascii="Times New Roman" w:eastAsia="Times New Roman" w:hAnsi="Times New Roman" w:cs="Times New Roman"/>
          <w:sz w:val="24"/>
          <w:szCs w:val="24"/>
          <w:lang w:eastAsia="ar-SA"/>
        </w:rPr>
        <w:t>ств Пр</w:t>
      </w:r>
      <w:proofErr w:type="gramEnd"/>
      <w:r w:rsidRPr="00FE4B0B">
        <w:rPr>
          <w:rFonts w:ascii="Times New Roman" w:eastAsia="Times New Roman" w:hAnsi="Times New Roman" w:cs="Times New Roman"/>
          <w:sz w:val="24"/>
          <w:szCs w:val="24"/>
          <w:lang w:eastAsia="ar-SA"/>
        </w:rPr>
        <w:t>инципалом;</w:t>
      </w:r>
    </w:p>
    <w:p w:rsidR="009E65EA" w:rsidRPr="00FE4B0B" w:rsidRDefault="009E65EA" w:rsidP="00FE4B0B">
      <w:pPr>
        <w:pStyle w:val="af2"/>
        <w:numPr>
          <w:ilvl w:val="3"/>
          <w:numId w:val="8"/>
        </w:numPr>
        <w:tabs>
          <w:tab w:val="left" w:pos="1843"/>
        </w:tabs>
        <w:spacing w:after="0"/>
        <w:ind w:left="2127" w:hanging="993"/>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подтверждение полномочий лица, подписавшего требование от имени Бенефициара</w:t>
      </w:r>
      <w:r w:rsidR="00594C2C" w:rsidRPr="00FE4B0B">
        <w:rPr>
          <w:rFonts w:ascii="Times New Roman" w:eastAsia="Times New Roman" w:hAnsi="Times New Roman" w:cs="Times New Roman"/>
          <w:sz w:val="24"/>
          <w:szCs w:val="24"/>
          <w:lang w:eastAsia="ar-SA"/>
        </w:rPr>
        <w:t xml:space="preserve"> в форме</w:t>
      </w:r>
      <w:r w:rsidRPr="00FE4B0B">
        <w:rPr>
          <w:rFonts w:ascii="Times New Roman" w:eastAsia="Times New Roman" w:hAnsi="Times New Roman" w:cs="Times New Roman"/>
          <w:sz w:val="24"/>
          <w:szCs w:val="24"/>
          <w:lang w:eastAsia="ar-SA"/>
        </w:rPr>
        <w:t xml:space="preserve"> оригинал</w:t>
      </w:r>
      <w:r w:rsidR="00594C2C" w:rsidRPr="00FE4B0B">
        <w:rPr>
          <w:rFonts w:ascii="Times New Roman" w:eastAsia="Times New Roman" w:hAnsi="Times New Roman" w:cs="Times New Roman"/>
          <w:sz w:val="24"/>
          <w:szCs w:val="24"/>
          <w:lang w:eastAsia="ar-SA"/>
        </w:rPr>
        <w:t>а</w:t>
      </w:r>
      <w:r w:rsidRPr="00FE4B0B">
        <w:rPr>
          <w:rFonts w:ascii="Times New Roman" w:eastAsia="Times New Roman" w:hAnsi="Times New Roman" w:cs="Times New Roman"/>
          <w:sz w:val="24"/>
          <w:szCs w:val="24"/>
          <w:lang w:eastAsia="ar-SA"/>
        </w:rPr>
        <w:t xml:space="preserve"> </w:t>
      </w:r>
      <w:r w:rsidR="007930CB" w:rsidRPr="00FE4B0B">
        <w:rPr>
          <w:rFonts w:ascii="Times New Roman" w:eastAsia="Times New Roman" w:hAnsi="Times New Roman" w:cs="Times New Roman"/>
          <w:sz w:val="24"/>
          <w:szCs w:val="24"/>
          <w:lang w:eastAsia="ar-SA"/>
        </w:rPr>
        <w:t xml:space="preserve">или </w:t>
      </w:r>
      <w:r w:rsidRPr="00FE4B0B">
        <w:rPr>
          <w:rFonts w:ascii="Times New Roman" w:eastAsia="Times New Roman" w:hAnsi="Times New Roman" w:cs="Times New Roman"/>
          <w:sz w:val="24"/>
          <w:szCs w:val="24"/>
          <w:lang w:eastAsia="ar-SA"/>
        </w:rPr>
        <w:t>заверенн</w:t>
      </w:r>
      <w:r w:rsidR="00594C2C" w:rsidRPr="00FE4B0B">
        <w:rPr>
          <w:rFonts w:ascii="Times New Roman" w:eastAsia="Times New Roman" w:hAnsi="Times New Roman" w:cs="Times New Roman"/>
          <w:sz w:val="24"/>
          <w:szCs w:val="24"/>
          <w:lang w:eastAsia="ar-SA"/>
        </w:rPr>
        <w:t>ой</w:t>
      </w:r>
      <w:r w:rsidRPr="00FE4B0B">
        <w:rPr>
          <w:rFonts w:ascii="Times New Roman" w:eastAsia="Times New Roman" w:hAnsi="Times New Roman" w:cs="Times New Roman"/>
          <w:sz w:val="24"/>
          <w:szCs w:val="24"/>
          <w:lang w:eastAsia="ar-SA"/>
        </w:rPr>
        <w:t xml:space="preserve"> Бенефициаром копи</w:t>
      </w:r>
      <w:r w:rsidR="00594C2C" w:rsidRPr="00FE4B0B">
        <w:rPr>
          <w:rFonts w:ascii="Times New Roman" w:eastAsia="Times New Roman" w:hAnsi="Times New Roman" w:cs="Times New Roman"/>
          <w:sz w:val="24"/>
          <w:szCs w:val="24"/>
          <w:lang w:eastAsia="ar-SA"/>
        </w:rPr>
        <w:t>и</w:t>
      </w:r>
      <w:r w:rsidRPr="00FE4B0B">
        <w:rPr>
          <w:rFonts w:ascii="Times New Roman" w:eastAsia="Times New Roman" w:hAnsi="Times New Roman" w:cs="Times New Roman"/>
          <w:sz w:val="24"/>
          <w:szCs w:val="24"/>
          <w:lang w:eastAsia="ar-SA"/>
        </w:rPr>
        <w:t xml:space="preserve"> доверенности на такое уполномоченное лицо;</w:t>
      </w:r>
    </w:p>
    <w:p w:rsidR="009E65EA" w:rsidRPr="00FE4B0B" w:rsidRDefault="009E65EA" w:rsidP="009E65EA">
      <w:pPr>
        <w:pStyle w:val="af2"/>
        <w:numPr>
          <w:ilvl w:val="3"/>
          <w:numId w:val="8"/>
        </w:numPr>
        <w:tabs>
          <w:tab w:val="left" w:pos="1843"/>
        </w:tabs>
        <w:spacing w:after="0"/>
        <w:ind w:left="2127" w:hanging="993"/>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Информация о платежных реквизитах Бенефициара, в соответствии с которыми Гарант должен осуществить платеж по Гарантии в пользу Бенефициара.</w:t>
      </w:r>
    </w:p>
    <w:p w:rsidR="009E65EA" w:rsidRPr="00FE4B0B" w:rsidRDefault="009E65EA">
      <w:pP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br w:type="page"/>
      </w:r>
    </w:p>
    <w:p w:rsidR="00E857BC" w:rsidRPr="00FE4B0B" w:rsidRDefault="00E857BC">
      <w:pPr>
        <w:rPr>
          <w:rFonts w:ascii="Times New Roman" w:eastAsia="Times New Roman" w:hAnsi="Times New Roman" w:cs="Times New Roman"/>
          <w:sz w:val="24"/>
          <w:szCs w:val="24"/>
          <w:lang w:eastAsia="ar-SA"/>
        </w:rPr>
      </w:pPr>
    </w:p>
    <w:p w:rsidR="00312B8B" w:rsidRPr="00FE4B0B" w:rsidRDefault="00312B8B" w:rsidP="00312B8B">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БАНКОВСКАЯ ГАРАНТИЯ НА АВАНС</w:t>
      </w:r>
    </w:p>
    <w:p w:rsidR="00312B8B" w:rsidRPr="00FE4B0B" w:rsidRDefault="00312B8B" w:rsidP="00312B8B">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312B8B" w:rsidRPr="00FE4B0B" w:rsidRDefault="00312B8B" w:rsidP="00312B8B">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место выдачи банковской гарантии</w:t>
      </w:r>
      <w:r w:rsidRPr="00FE4B0B">
        <w:rPr>
          <w:rFonts w:ascii="Times New Roman" w:eastAsia="Times New Roman" w:hAnsi="Times New Roman" w:cs="Times New Roman"/>
          <w:sz w:val="24"/>
          <w:szCs w:val="24"/>
          <w:lang w:eastAsia="ar-SA"/>
        </w:rPr>
        <w:t>]</w:t>
      </w:r>
    </w:p>
    <w:p w:rsidR="00312B8B" w:rsidRPr="00FE4B0B" w:rsidRDefault="00312B8B" w:rsidP="00312B8B">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дату выдачи банковской гарантии</w:t>
      </w:r>
      <w:r w:rsidRPr="00FE4B0B">
        <w:rPr>
          <w:rFonts w:ascii="Times New Roman" w:eastAsia="Times New Roman" w:hAnsi="Times New Roman" w:cs="Times New Roman"/>
          <w:sz w:val="24"/>
          <w:szCs w:val="24"/>
          <w:lang w:eastAsia="ar-SA"/>
        </w:rPr>
        <w:t xml:space="preserve">]  </w:t>
      </w:r>
    </w:p>
    <w:p w:rsidR="00312B8B" w:rsidRPr="00FE4B0B" w:rsidRDefault="00312B8B" w:rsidP="00312B8B">
      <w:pPr>
        <w:numPr>
          <w:ilvl w:val="0"/>
          <w:numId w:val="1"/>
        </w:numPr>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Банк [</w:t>
      </w:r>
      <w:r w:rsidRPr="00FE4B0B">
        <w:rPr>
          <w:rFonts w:ascii="Times New Roman" w:eastAsia="Times New Roman" w:hAnsi="Times New Roman" w:cs="Times New Roman"/>
          <w:i/>
          <w:sz w:val="24"/>
          <w:szCs w:val="24"/>
          <w:lang w:eastAsia="ar-SA"/>
        </w:rPr>
        <w:t>полное наименование Банка</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выдающего банковскую гарантию, иные реквизиты Гаранта</w:t>
      </w:r>
      <w:r w:rsidRPr="00FE4B0B">
        <w:rPr>
          <w:rFonts w:ascii="Times New Roman" w:eastAsia="Times New Roman" w:hAnsi="Times New Roman" w:cs="Times New Roman"/>
          <w:sz w:val="24"/>
          <w:szCs w:val="24"/>
          <w:lang w:eastAsia="ar-SA"/>
        </w:rPr>
        <w:t>], именуемый в дальнейшем «</w:t>
      </w:r>
      <w:r w:rsidRPr="00FE4B0B">
        <w:rPr>
          <w:rFonts w:ascii="Times New Roman" w:eastAsia="Times New Roman" w:hAnsi="Times New Roman" w:cs="Times New Roman"/>
          <w:i/>
          <w:sz w:val="24"/>
          <w:szCs w:val="24"/>
          <w:lang w:eastAsia="ar-SA"/>
        </w:rPr>
        <w:t>Гарант</w:t>
      </w:r>
      <w:r w:rsidRPr="00FE4B0B">
        <w:rPr>
          <w:rFonts w:ascii="Times New Roman" w:eastAsia="Times New Roman" w:hAnsi="Times New Roman" w:cs="Times New Roman"/>
          <w:sz w:val="24"/>
          <w:szCs w:val="24"/>
          <w:lang w:eastAsia="ar-SA"/>
        </w:rPr>
        <w:t>», в лице [</w:t>
      </w:r>
      <w:r w:rsidRPr="00FE4B0B">
        <w:rPr>
          <w:rFonts w:ascii="Times New Roman" w:eastAsia="Times New Roman" w:hAnsi="Times New Roman" w:cs="Times New Roman"/>
          <w:i/>
          <w:sz w:val="24"/>
          <w:szCs w:val="24"/>
          <w:lang w:eastAsia="ar-SA"/>
        </w:rPr>
        <w:t>указать полное наименование должности, полные фамилию, имя и отчество лица, действующего от имени Гаранта</w:t>
      </w:r>
      <w:r w:rsidRPr="00FE4B0B">
        <w:rPr>
          <w:rFonts w:ascii="Times New Roman" w:eastAsia="Times New Roman" w:hAnsi="Times New Roman" w:cs="Times New Roman"/>
          <w:sz w:val="24"/>
          <w:szCs w:val="24"/>
          <w:lang w:eastAsia="ar-SA"/>
        </w:rPr>
        <w:t>], действующего на основании [</w:t>
      </w:r>
      <w:r w:rsidRPr="00FE4B0B">
        <w:rPr>
          <w:rFonts w:ascii="Times New Roman" w:eastAsia="Times New Roman" w:hAnsi="Times New Roman" w:cs="Times New Roman"/>
          <w:i/>
          <w:sz w:val="24"/>
          <w:szCs w:val="24"/>
          <w:lang w:eastAsia="ar-SA"/>
        </w:rPr>
        <w:t>указать основание полномочий такого лица</w:t>
      </w:r>
      <w:r w:rsidRPr="00FE4B0B">
        <w:rPr>
          <w:rFonts w:ascii="Times New Roman" w:eastAsia="Times New Roman" w:hAnsi="Times New Roman" w:cs="Times New Roman"/>
          <w:sz w:val="24"/>
          <w:szCs w:val="24"/>
          <w:lang w:eastAsia="ar-SA"/>
        </w:rPr>
        <w:t>], настоящим гарантирует надлежащее исполнение [</w:t>
      </w:r>
      <w:r w:rsidRPr="00FE4B0B">
        <w:rPr>
          <w:rFonts w:ascii="Times New Roman" w:eastAsia="Times New Roman" w:hAnsi="Times New Roman" w:cs="Times New Roman"/>
          <w:i/>
          <w:sz w:val="24"/>
          <w:szCs w:val="24"/>
          <w:lang w:eastAsia="ar-SA"/>
        </w:rPr>
        <w:t>полное наименование Принципала иные реквизиты Принципала</w:t>
      </w:r>
      <w:r w:rsidRPr="00FE4B0B">
        <w:rPr>
          <w:rFonts w:ascii="Times New Roman" w:eastAsia="Times New Roman" w:hAnsi="Times New Roman" w:cs="Times New Roman"/>
          <w:sz w:val="24"/>
          <w:szCs w:val="24"/>
          <w:lang w:eastAsia="ar-SA"/>
        </w:rPr>
        <w:t>], именуемым далее «</w:t>
      </w:r>
      <w:r w:rsidRPr="00FE4B0B">
        <w:rPr>
          <w:rFonts w:ascii="Times New Roman" w:eastAsia="Times New Roman" w:hAnsi="Times New Roman" w:cs="Times New Roman"/>
          <w:i/>
          <w:sz w:val="24"/>
          <w:szCs w:val="24"/>
          <w:lang w:eastAsia="ar-SA"/>
        </w:rPr>
        <w:t>Принципал</w:t>
      </w:r>
      <w:r w:rsidRPr="00FE4B0B">
        <w:rPr>
          <w:rFonts w:ascii="Times New Roman" w:eastAsia="Times New Roman" w:hAnsi="Times New Roman" w:cs="Times New Roman"/>
          <w:sz w:val="24"/>
          <w:szCs w:val="24"/>
          <w:lang w:eastAsia="ar-SA"/>
        </w:rPr>
        <w:t>», обязательств Принципала перед Государственной компанией «Российские автомобильные дороги» [</w:t>
      </w:r>
      <w:r w:rsidRPr="00FE4B0B">
        <w:rPr>
          <w:rFonts w:ascii="Times New Roman" w:eastAsia="Times New Roman" w:hAnsi="Times New Roman" w:cs="Times New Roman"/>
          <w:i/>
          <w:sz w:val="24"/>
          <w:szCs w:val="24"/>
          <w:lang w:eastAsia="ar-SA"/>
        </w:rPr>
        <w:t>указываются</w:t>
      </w:r>
      <w:proofErr w:type="gramEnd"/>
      <w:r w:rsidRPr="00FE4B0B">
        <w:rPr>
          <w:rFonts w:ascii="Times New Roman" w:eastAsia="Times New Roman" w:hAnsi="Times New Roman" w:cs="Times New Roman"/>
          <w:i/>
          <w:sz w:val="24"/>
          <w:szCs w:val="24"/>
          <w:lang w:eastAsia="ar-SA"/>
        </w:rPr>
        <w:t xml:space="preserve"> </w:t>
      </w:r>
      <w:proofErr w:type="gramStart"/>
      <w:r w:rsidRPr="00FE4B0B">
        <w:rPr>
          <w:rFonts w:ascii="Times New Roman" w:eastAsia="Times New Roman" w:hAnsi="Times New Roman" w:cs="Times New Roman"/>
          <w:i/>
          <w:sz w:val="24"/>
          <w:szCs w:val="24"/>
          <w:lang w:eastAsia="ar-SA"/>
        </w:rPr>
        <w:t>реквизиты Государственной компании</w:t>
      </w:r>
      <w:r w:rsidRPr="00FE4B0B">
        <w:rPr>
          <w:rFonts w:ascii="Times New Roman" w:eastAsia="Times New Roman" w:hAnsi="Times New Roman" w:cs="Times New Roman"/>
          <w:sz w:val="24"/>
          <w:szCs w:val="24"/>
          <w:lang w:eastAsia="ar-SA"/>
        </w:rPr>
        <w:t>], именуемой в дальнейшем «</w:t>
      </w:r>
      <w:r w:rsidRPr="00FE4B0B">
        <w:rPr>
          <w:rFonts w:ascii="Times New Roman" w:eastAsia="Times New Roman" w:hAnsi="Times New Roman" w:cs="Times New Roman"/>
          <w:i/>
          <w:sz w:val="24"/>
          <w:szCs w:val="24"/>
          <w:lang w:eastAsia="ar-SA"/>
        </w:rPr>
        <w:t>Бенефициар»</w:t>
      </w:r>
      <w:r w:rsidRPr="00FE4B0B">
        <w:rPr>
          <w:rFonts w:ascii="Times New Roman" w:eastAsia="Times New Roman" w:hAnsi="Times New Roman" w:cs="Times New Roman"/>
          <w:sz w:val="24"/>
          <w:szCs w:val="24"/>
          <w:lang w:eastAsia="ar-SA"/>
        </w:rPr>
        <w:t>, указанных в пункте 2 настоящей банковской гарантии (далее также «</w:t>
      </w:r>
      <w:r w:rsidRPr="00FE4B0B">
        <w:rPr>
          <w:rFonts w:ascii="Times New Roman" w:eastAsia="Times New Roman" w:hAnsi="Times New Roman" w:cs="Times New Roman"/>
          <w:i/>
          <w:sz w:val="24"/>
          <w:szCs w:val="24"/>
          <w:lang w:eastAsia="ar-SA"/>
        </w:rPr>
        <w:t>Гарантия</w:t>
      </w:r>
      <w:r w:rsidRPr="00FE4B0B">
        <w:rPr>
          <w:rFonts w:ascii="Times New Roman" w:eastAsia="Times New Roman" w:hAnsi="Times New Roman" w:cs="Times New Roman"/>
          <w:sz w:val="24"/>
          <w:szCs w:val="24"/>
          <w:lang w:eastAsia="ar-SA"/>
        </w:rPr>
        <w:t>»).</w:t>
      </w:r>
      <w:proofErr w:type="gramEnd"/>
    </w:p>
    <w:p w:rsidR="00312B8B" w:rsidRPr="00FE4B0B" w:rsidRDefault="00312B8B" w:rsidP="00312B8B">
      <w:pPr>
        <w:numPr>
          <w:ilvl w:val="0"/>
          <w:numId w:val="1"/>
        </w:numPr>
        <w:suppressAutoHyphens/>
        <w:spacing w:after="0" w:line="240" w:lineRule="auto"/>
        <w:ind w:left="0" w:firstLine="709"/>
        <w:jc w:val="both"/>
        <w:rPr>
          <w:rFonts w:ascii="Times New Roman" w:eastAsia="Times New Roman" w:hAnsi="Times New Roman" w:cs="Times New Roman"/>
          <w:i/>
          <w:sz w:val="24"/>
          <w:szCs w:val="24"/>
          <w:lang w:eastAsia="ar-SA"/>
        </w:rPr>
      </w:pPr>
      <w:r w:rsidRPr="00FE4B0B">
        <w:rPr>
          <w:rFonts w:ascii="Times New Roman" w:eastAsia="Times New Roman" w:hAnsi="Times New Roman" w:cs="Times New Roman"/>
          <w:sz w:val="24"/>
          <w:szCs w:val="24"/>
          <w:lang w:eastAsia="ar-SA"/>
        </w:rPr>
        <w:t>Настоящая Гарантия обеспечивает надлежащее исполнение Принципалом обязательств по возврату Аванса</w:t>
      </w:r>
      <w:r w:rsidR="00E66AD3" w:rsidRPr="00FE4B0B">
        <w:rPr>
          <w:rFonts w:ascii="Times New Roman" w:eastAsia="Times New Roman" w:hAnsi="Times New Roman" w:cs="Times New Roman"/>
          <w:sz w:val="24"/>
          <w:szCs w:val="24"/>
          <w:lang w:eastAsia="ru-RU"/>
        </w:rPr>
        <w:t xml:space="preserve"> </w:t>
      </w:r>
      <w:r w:rsidR="00735DAF" w:rsidRPr="00FE4B0B">
        <w:rPr>
          <w:rFonts w:ascii="Times New Roman" w:eastAsia="Times New Roman" w:hAnsi="Times New Roman" w:cs="Times New Roman"/>
          <w:sz w:val="24"/>
          <w:szCs w:val="24"/>
          <w:lang w:eastAsia="ru-RU"/>
        </w:rPr>
        <w:t>Бенефициара</w:t>
      </w:r>
      <w:r w:rsidR="00E66AD3" w:rsidRPr="00FE4B0B">
        <w:rPr>
          <w:rFonts w:ascii="Times New Roman" w:eastAsia="Times New Roman" w:hAnsi="Times New Roman" w:cs="Times New Roman"/>
          <w:sz w:val="24"/>
          <w:szCs w:val="24"/>
          <w:lang w:eastAsia="ru-RU"/>
        </w:rPr>
        <w:t xml:space="preserve"> </w:t>
      </w:r>
      <w:r w:rsidR="00E66AD3" w:rsidRPr="00FE4B0B">
        <w:rPr>
          <w:rFonts w:ascii="Times New Roman" w:eastAsia="Times New Roman" w:hAnsi="Times New Roman" w:cs="Times New Roman"/>
          <w:sz w:val="24"/>
          <w:szCs w:val="24"/>
          <w:lang w:eastAsia="ar-SA"/>
        </w:rPr>
        <w:t xml:space="preserve">(полностью или частично) в случаях, предусмотренных </w:t>
      </w:r>
      <w:r w:rsidR="00E66AD3" w:rsidRPr="00FE4B0B">
        <w:rPr>
          <w:rFonts w:ascii="Times New Roman" w:eastAsia="Times New Roman" w:hAnsi="Times New Roman" w:cs="Times New Roman"/>
          <w:i/>
          <w:sz w:val="24"/>
          <w:szCs w:val="24"/>
          <w:lang w:eastAsia="ar-SA"/>
        </w:rPr>
        <w:t>Инвестиционным</w:t>
      </w:r>
      <w:r w:rsidRPr="00FE4B0B">
        <w:rPr>
          <w:rFonts w:ascii="Times New Roman" w:eastAsia="Times New Roman" w:hAnsi="Times New Roman" w:cs="Times New Roman"/>
          <w:i/>
          <w:sz w:val="24"/>
          <w:szCs w:val="24"/>
          <w:lang w:eastAsia="ar-SA"/>
        </w:rPr>
        <w:t xml:space="preserve"> </w:t>
      </w:r>
      <w:r w:rsidR="00E66AD3" w:rsidRPr="00FE4B0B">
        <w:rPr>
          <w:rFonts w:ascii="Times New Roman" w:eastAsia="Times New Roman" w:hAnsi="Times New Roman" w:cs="Times New Roman"/>
          <w:i/>
          <w:sz w:val="24"/>
          <w:szCs w:val="24"/>
          <w:lang w:eastAsia="ar-SA"/>
        </w:rPr>
        <w:t>Соглашением</w:t>
      </w:r>
      <w:r w:rsidRPr="00FE4B0B">
        <w:rPr>
          <w:rFonts w:ascii="Times New Roman" w:eastAsia="Times New Roman" w:hAnsi="Times New Roman" w:cs="Times New Roman"/>
          <w:i/>
          <w:sz w:val="24"/>
          <w:szCs w:val="24"/>
          <w:lang w:eastAsia="ar-SA"/>
        </w:rPr>
        <w:t xml:space="preserve"> между Принципалом и Бенефициаром [указываются реквизиты Инвестиционного соглашения между Принципалом и Бенефициаром, включая информацию о порядке заключения такого инвестиционного соглашения, со ссылкой на протокол  конкурсной комиссии (далее также «Инвестиционное соглашение»)</w:t>
      </w:r>
      <w:r w:rsidR="00F47B71" w:rsidRPr="00FE4B0B">
        <w:rPr>
          <w:rFonts w:ascii="Times New Roman" w:eastAsia="Times New Roman" w:hAnsi="Times New Roman" w:cs="Times New Roman"/>
          <w:i/>
          <w:sz w:val="24"/>
          <w:szCs w:val="24"/>
          <w:lang w:eastAsia="ar-SA"/>
        </w:rPr>
        <w:t>]</w:t>
      </w:r>
      <w:r w:rsidR="00111C55" w:rsidRPr="00FE4B0B">
        <w:rPr>
          <w:rFonts w:ascii="Times New Roman" w:eastAsia="Times New Roman" w:hAnsi="Times New Roman" w:cs="Times New Roman"/>
          <w:i/>
          <w:sz w:val="24"/>
          <w:szCs w:val="24"/>
          <w:lang w:eastAsia="ar-SA"/>
        </w:rPr>
        <w:t>.</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Сумма обязательств Принципала, гарантируемая Гарантом (сумма, на которую выдана настоящая Гарантия) составляет [</w:t>
      </w:r>
      <w:r w:rsidRPr="00FE4B0B">
        <w:rPr>
          <w:rFonts w:ascii="Times New Roman" w:eastAsia="Times New Roman" w:hAnsi="Times New Roman" w:cs="Times New Roman"/>
          <w:i/>
          <w:sz w:val="24"/>
          <w:szCs w:val="24"/>
          <w:lang w:eastAsia="ar-SA"/>
        </w:rPr>
        <w:t>указать сумму, на которую выдается Гарантия [(сумма цифрами)</w:t>
      </w:r>
      <w:proofErr w:type="gramStart"/>
      <w:r w:rsidRPr="00FE4B0B">
        <w:rPr>
          <w:rFonts w:ascii="Times New Roman" w:eastAsia="Times New Roman" w:hAnsi="Times New Roman" w:cs="Times New Roman"/>
          <w:i/>
          <w:sz w:val="24"/>
          <w:szCs w:val="24"/>
          <w:lang w:eastAsia="ar-SA"/>
        </w:rPr>
        <w:t>][</w:t>
      </w:r>
      <w:proofErr w:type="gramEnd"/>
      <w:r w:rsidRPr="00FE4B0B">
        <w:rPr>
          <w:rFonts w:ascii="Times New Roman" w:eastAsia="Times New Roman" w:hAnsi="Times New Roman" w:cs="Times New Roman"/>
          <w:i/>
          <w:sz w:val="24"/>
          <w:szCs w:val="24"/>
          <w:lang w:eastAsia="ar-SA"/>
        </w:rPr>
        <w:t>(сумма прописью)] рублей</w:t>
      </w:r>
      <w:r w:rsidRPr="00FE4B0B">
        <w:rPr>
          <w:rFonts w:ascii="Times New Roman" w:eastAsia="Times New Roman" w:hAnsi="Times New Roman" w:cs="Times New Roman"/>
          <w:sz w:val="24"/>
          <w:szCs w:val="24"/>
          <w:lang w:eastAsia="ar-SA"/>
        </w:rPr>
        <w:t>] (далее также «</w:t>
      </w:r>
      <w:r w:rsidRPr="00FE4B0B">
        <w:rPr>
          <w:rFonts w:ascii="Times New Roman" w:eastAsia="Times New Roman" w:hAnsi="Times New Roman" w:cs="Times New Roman"/>
          <w:i/>
          <w:sz w:val="24"/>
          <w:szCs w:val="24"/>
          <w:lang w:eastAsia="ar-SA"/>
        </w:rPr>
        <w:t>Сумма Гарантии</w:t>
      </w:r>
      <w:r w:rsidRPr="00FE4B0B">
        <w:rPr>
          <w:rFonts w:ascii="Times New Roman" w:eastAsia="Times New Roman" w:hAnsi="Times New Roman" w:cs="Times New Roman"/>
          <w:sz w:val="24"/>
          <w:szCs w:val="24"/>
          <w:lang w:eastAsia="ar-SA"/>
        </w:rPr>
        <w:t>»).</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Настоящая Гарантия вступает в силу со дня выдачи. Гарантия действует </w:t>
      </w:r>
      <w:proofErr w:type="gramStart"/>
      <w:r w:rsidRPr="00FE4B0B">
        <w:rPr>
          <w:rFonts w:ascii="Times New Roman" w:eastAsia="Times New Roman" w:hAnsi="Times New Roman" w:cs="Times New Roman"/>
          <w:sz w:val="24"/>
          <w:szCs w:val="24"/>
          <w:lang w:eastAsia="ar-SA"/>
        </w:rPr>
        <w:t>до</w:t>
      </w:r>
      <w:proofErr w:type="gramEnd"/>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указать точную дату</w:t>
      </w:r>
      <w:r w:rsidRPr="00FE4B0B">
        <w:rPr>
          <w:rFonts w:ascii="Times New Roman" w:eastAsia="Times New Roman" w:hAnsi="Times New Roman" w:cs="Times New Roman"/>
          <w:sz w:val="24"/>
          <w:szCs w:val="24"/>
          <w:lang w:eastAsia="ar-SA"/>
        </w:rPr>
        <w:t>] включительно</w:t>
      </w:r>
      <w:r w:rsidRPr="00FE4B0B">
        <w:rPr>
          <w:rStyle w:val="ad"/>
          <w:rFonts w:ascii="Times New Roman" w:eastAsia="Times New Roman" w:hAnsi="Times New Roman" w:cs="Times New Roman"/>
          <w:sz w:val="24"/>
          <w:szCs w:val="24"/>
          <w:lang w:eastAsia="ar-SA"/>
        </w:rPr>
        <w:endnoteReference w:id="1"/>
      </w:r>
      <w:r w:rsidRPr="00FE4B0B">
        <w:rPr>
          <w:rFonts w:ascii="Times New Roman" w:eastAsia="Times New Roman" w:hAnsi="Times New Roman" w:cs="Times New Roman"/>
          <w:sz w:val="24"/>
          <w:szCs w:val="24"/>
          <w:lang w:eastAsia="ar-SA"/>
        </w:rPr>
        <w:t>.</w:t>
      </w:r>
    </w:p>
    <w:p w:rsidR="00312B8B" w:rsidRPr="00FE4B0B" w:rsidRDefault="00312B8B" w:rsidP="00312B8B">
      <w:pPr>
        <w:numPr>
          <w:ilvl w:val="0"/>
          <w:numId w:val="1"/>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настоящим </w:t>
      </w:r>
      <w:proofErr w:type="spellStart"/>
      <w:r w:rsidRPr="00FE4B0B">
        <w:rPr>
          <w:rFonts w:ascii="Times New Roman" w:eastAsia="Times New Roman" w:hAnsi="Times New Roman" w:cs="Times New Roman"/>
          <w:sz w:val="24"/>
          <w:szCs w:val="24"/>
          <w:lang w:eastAsia="ar-SA"/>
        </w:rPr>
        <w:t>безотзывно</w:t>
      </w:r>
      <w:proofErr w:type="spellEnd"/>
      <w:r w:rsidRPr="00FE4B0B">
        <w:rPr>
          <w:rFonts w:ascii="Times New Roman" w:eastAsia="Times New Roman" w:hAnsi="Times New Roman" w:cs="Times New Roman"/>
          <w:sz w:val="24"/>
          <w:szCs w:val="24"/>
          <w:lang w:eastAsia="ar-SA"/>
        </w:rPr>
        <w:t xml:space="preserve"> обязуется выплатить Бенефициару сумму, указанную в письменном требовании Бенефициара об уплате денежной суммы по настоящей Гарантии (далее также «</w:t>
      </w:r>
      <w:r w:rsidRPr="00FE4B0B">
        <w:rPr>
          <w:rFonts w:ascii="Times New Roman" w:eastAsia="Times New Roman" w:hAnsi="Times New Roman" w:cs="Times New Roman"/>
          <w:i/>
          <w:sz w:val="24"/>
          <w:szCs w:val="24"/>
          <w:lang w:eastAsia="ar-SA"/>
        </w:rPr>
        <w:t>Требование</w:t>
      </w:r>
      <w:r w:rsidRPr="00FE4B0B">
        <w:rPr>
          <w:rFonts w:ascii="Times New Roman" w:eastAsia="Times New Roman" w:hAnsi="Times New Roman" w:cs="Times New Roman"/>
          <w:sz w:val="24"/>
          <w:szCs w:val="24"/>
          <w:lang w:eastAsia="ar-SA"/>
        </w:rPr>
        <w:t xml:space="preserve">») и не превышающую Суммы Гарантии, 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Бенефициара с приложением следующих документов:</w:t>
      </w:r>
    </w:p>
    <w:p w:rsidR="00312B8B" w:rsidRPr="00FE4B0B" w:rsidRDefault="00312B8B" w:rsidP="00312B8B">
      <w:pPr>
        <w:numPr>
          <w:ilvl w:val="1"/>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расчет денежной суммы требования Бенефициара с указанием на положение Инвестиционного соглашения, которое Бенефициар считает нарушенным Принципалом (или в соответствии с которой производится расчет) с описанием фактических обстоятельств, которые, по мнению Бенефициара, свидетельствуют о неисполнении обязательств Принципалом;</w:t>
      </w:r>
      <w:proofErr w:type="gramEnd"/>
    </w:p>
    <w:p w:rsidR="00312B8B" w:rsidRPr="00FE4B0B" w:rsidRDefault="00312B8B" w:rsidP="00312B8B">
      <w:pPr>
        <w:numPr>
          <w:ilvl w:val="1"/>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документ, подтверждающий полномочия лица, подписавшего Требование от имени Бенефициара, при этом</w:t>
      </w:r>
    </w:p>
    <w:p w:rsidR="00312B8B" w:rsidRPr="00FE4B0B" w:rsidRDefault="00312B8B" w:rsidP="00312B8B">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если Требования по Гарантии подписывается иным уполномоченным лицом, к требованию по Гарантии прикладывается оригинал либо заверенная Бенефициаром копия доверенности на такое уполномоченное лицо.</w:t>
      </w:r>
    </w:p>
    <w:p w:rsidR="00312B8B" w:rsidRPr="00FE4B0B" w:rsidRDefault="00312B8B" w:rsidP="00312B8B">
      <w:pPr>
        <w:numPr>
          <w:ilvl w:val="1"/>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Информация о платежных реквизитах Бенефициара, в соответствии с которыми Гарант должен осуществить платеж по Гарантии в пользу Бенефициара.</w:t>
      </w:r>
    </w:p>
    <w:p w:rsidR="00312B8B" w:rsidRPr="00FE4B0B" w:rsidRDefault="00312B8B" w:rsidP="00312B8B">
      <w:pPr>
        <w:numPr>
          <w:ilvl w:val="0"/>
          <w:numId w:val="1"/>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и приложенных к ней документов, Гарант должен удовлетворить требования Бенефициара и выплатить денежную сумму, указанную в Требовании Бенефициара, либо направить Бенефициару мотивированный отказ.</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 отказывает в удовлетворении требований Бенефициара, если:</w:t>
      </w:r>
    </w:p>
    <w:p w:rsidR="00312B8B" w:rsidRPr="00FE4B0B" w:rsidRDefault="00312B8B" w:rsidP="00312B8B">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7.1.</w:t>
      </w:r>
      <w:r w:rsidRPr="00FE4B0B">
        <w:rPr>
          <w:rFonts w:ascii="Times New Roman" w:eastAsia="Times New Roman" w:hAnsi="Times New Roman" w:cs="Times New Roman"/>
          <w:sz w:val="24"/>
          <w:szCs w:val="24"/>
          <w:lang w:eastAsia="ar-SA"/>
        </w:rPr>
        <w:tab/>
        <w:t>требование либо приложенные к нему документы не соответствуют условиям Гарантии,</w:t>
      </w:r>
    </w:p>
    <w:p w:rsidR="00312B8B" w:rsidRPr="00FE4B0B" w:rsidRDefault="00312B8B" w:rsidP="00312B8B">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7.2.</w:t>
      </w:r>
      <w:r w:rsidRPr="00FE4B0B">
        <w:rPr>
          <w:rFonts w:ascii="Times New Roman" w:eastAsia="Times New Roman" w:hAnsi="Times New Roman" w:cs="Times New Roman"/>
          <w:sz w:val="24"/>
          <w:szCs w:val="24"/>
          <w:lang w:eastAsia="ar-SA"/>
        </w:rPr>
        <w:tab/>
        <w:t>документы представлены по окончании определенного в Гарантии срока.</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не может быть отозвана Гарантом.</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Бенефициар не вправе передать третьим лицам свое право требования к Гаранту, основанное на Гарантии.</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Предусмотренное настоящей Гарантией обязательство Гаранта перед Бенефициаром ограничивается уплатой всей Суммы Гарантии. Ответственность Гаранта перед Бенефициаром за неисполнение или ненадлежащее исполнение обязательств по настоящей Гарантии не ограничивается суммой, указанной в Гарантии. </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Частичные выплаты, производимые Гарантом Бенефициару, (в зависимости от обстоятель</w:t>
      </w:r>
      <w:proofErr w:type="gramStart"/>
      <w:r w:rsidRPr="00FE4B0B">
        <w:rPr>
          <w:rFonts w:ascii="Times New Roman" w:eastAsia="Times New Roman" w:hAnsi="Times New Roman" w:cs="Times New Roman"/>
          <w:sz w:val="24"/>
          <w:szCs w:val="24"/>
          <w:lang w:eastAsia="ar-SA"/>
        </w:rPr>
        <w:t>ств пр</w:t>
      </w:r>
      <w:proofErr w:type="gramEnd"/>
      <w:r w:rsidRPr="00FE4B0B">
        <w:rPr>
          <w:rFonts w:ascii="Times New Roman" w:eastAsia="Times New Roman" w:hAnsi="Times New Roman" w:cs="Times New Roman"/>
          <w:sz w:val="24"/>
          <w:szCs w:val="24"/>
          <w:lang w:eastAsia="ar-SA"/>
        </w:rPr>
        <w:t>едъявления Требования) уменьшают Сумму Гарантии на размер произведенной частичной выплаты, но не прекращают Гарантию в оставшейся части.</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согласен с тем, что изменения и дополнения, внесенные в Инвестиционное соглашение, обязательства по которому обеспечивает Гарант, не освобождают его от обязательств по банковской гарантии. </w:t>
      </w:r>
    </w:p>
    <w:p w:rsidR="00312B8B" w:rsidRPr="00FE4B0B" w:rsidRDefault="00312B8B" w:rsidP="00312B8B">
      <w:pPr>
        <w:numPr>
          <w:ilvl w:val="0"/>
          <w:numId w:val="1"/>
        </w:numPr>
        <w:tabs>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Обязательства Гаранта перед Бенефициаром прекращаются:</w:t>
      </w:r>
    </w:p>
    <w:p w:rsidR="00312B8B" w:rsidRPr="00FE4B0B" w:rsidRDefault="00312B8B" w:rsidP="00312B8B">
      <w:pPr>
        <w:numPr>
          <w:ilvl w:val="1"/>
          <w:numId w:val="1"/>
        </w:numPr>
        <w:tabs>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уплатой Бенефициару всей Суммы Гарантии,</w:t>
      </w:r>
    </w:p>
    <w:p w:rsidR="00312B8B" w:rsidRPr="00FE4B0B" w:rsidRDefault="00312B8B" w:rsidP="00312B8B">
      <w:pPr>
        <w:numPr>
          <w:ilvl w:val="1"/>
          <w:numId w:val="1"/>
        </w:numPr>
        <w:tabs>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окончанием срока, на который была выдана Гарантия,</w:t>
      </w:r>
    </w:p>
    <w:p w:rsidR="00312B8B" w:rsidRPr="00FE4B0B" w:rsidRDefault="00312B8B" w:rsidP="00312B8B">
      <w:pPr>
        <w:numPr>
          <w:ilvl w:val="1"/>
          <w:numId w:val="1"/>
        </w:numPr>
        <w:tabs>
          <w:tab w:val="lef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вследствие отказа Бенефициара от своих прав по Гарантии путем письменного заявления об освобождении Гаранта от его обязательств</w:t>
      </w:r>
      <w:proofErr w:type="gramEnd"/>
      <w:r w:rsidRPr="00FE4B0B">
        <w:rPr>
          <w:rFonts w:ascii="Times New Roman" w:eastAsia="Times New Roman" w:hAnsi="Times New Roman" w:cs="Times New Roman"/>
          <w:sz w:val="24"/>
          <w:szCs w:val="24"/>
          <w:lang w:eastAsia="ar-SA"/>
        </w:rPr>
        <w:t>.</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Настоящая Банковская Гарантия составлена в одном оригинальном экземпляре, который передается Бенефициару.</w:t>
      </w:r>
    </w:p>
    <w:p w:rsidR="00312B8B" w:rsidRPr="00FE4B0B" w:rsidRDefault="00312B8B" w:rsidP="00312B8B">
      <w:pPr>
        <w:numPr>
          <w:ilvl w:val="0"/>
          <w:numId w:val="1"/>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Все споры, возникающие в связи с действительностью, толкованием, исполнением или прекращением настоящей Гарантии, подлежат рассмотрению в Арбитражном суде города Москвы.</w:t>
      </w:r>
    </w:p>
    <w:p w:rsidR="00312B8B" w:rsidRPr="00FE4B0B" w:rsidRDefault="00312B8B" w:rsidP="00312B8B">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w:t>
      </w:r>
    </w:p>
    <w:p w:rsidR="00312B8B" w:rsidRPr="00FE4B0B" w:rsidRDefault="00312B8B" w:rsidP="00312B8B">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указывается полное наименование Гаранта, адрес Гаранта, ОГРН, ИНН, КПП, БИК, корреспондентский счет Гаранта</w:t>
      </w:r>
      <w:r w:rsidRPr="00FE4B0B">
        <w:rPr>
          <w:rFonts w:ascii="Times New Roman" w:eastAsia="Times New Roman" w:hAnsi="Times New Roman" w:cs="Times New Roman"/>
          <w:sz w:val="24"/>
          <w:szCs w:val="24"/>
          <w:lang w:eastAsia="ar-SA"/>
        </w:rPr>
        <w:t>]</w:t>
      </w:r>
    </w:p>
    <w:p w:rsidR="00312B8B" w:rsidRPr="00FE4B0B" w:rsidRDefault="00312B8B" w:rsidP="00312B8B">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i/>
          <w:sz w:val="24"/>
          <w:szCs w:val="24"/>
          <w:lang w:eastAsia="ar-SA"/>
        </w:rPr>
        <w:t>[(должностное лицо Гаранта)  (ФИО, подпись)</w:t>
      </w:r>
      <w:r w:rsidRPr="00FE4B0B">
        <w:rPr>
          <w:rFonts w:ascii="Times New Roman" w:eastAsia="Times New Roman" w:hAnsi="Times New Roman" w:cs="Times New Roman"/>
          <w:sz w:val="24"/>
          <w:szCs w:val="24"/>
          <w:lang w:eastAsia="ar-SA"/>
        </w:rPr>
        <w:t>]</w:t>
      </w:r>
    </w:p>
    <w:p w:rsidR="00312B8B" w:rsidRPr="00FE4B0B" w:rsidRDefault="00312B8B" w:rsidP="00312B8B">
      <w:pPr>
        <w:pStyle w:val="af2"/>
        <w:ind w:left="792"/>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(Главный бухгалтер Гаранта)  (ФИО, подпись)</w:t>
      </w:r>
      <w:r w:rsidRPr="00FE4B0B">
        <w:rPr>
          <w:rFonts w:ascii="Times New Roman" w:eastAsia="Times New Roman" w:hAnsi="Times New Roman" w:cs="Times New Roman"/>
          <w:sz w:val="24"/>
          <w:szCs w:val="24"/>
          <w:lang w:eastAsia="ar-SA"/>
        </w:rPr>
        <w:t>]</w:t>
      </w:r>
    </w:p>
    <w:p w:rsidR="00312B8B" w:rsidRPr="00FE4B0B" w:rsidRDefault="00312B8B">
      <w:pP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br w:type="page"/>
      </w:r>
    </w:p>
    <w:p w:rsidR="009677EA" w:rsidRPr="00FE4B0B" w:rsidRDefault="009677EA" w:rsidP="00BE743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БАНКОВСКАЯ ГАРАНТИЯ</w:t>
      </w:r>
      <w:r w:rsidR="00474544" w:rsidRPr="00FE4B0B">
        <w:rPr>
          <w:rFonts w:ascii="Times New Roman" w:eastAsia="Times New Roman" w:hAnsi="Times New Roman" w:cs="Times New Roman"/>
          <w:sz w:val="24"/>
          <w:szCs w:val="24"/>
          <w:lang w:eastAsia="ar-SA"/>
        </w:rPr>
        <w:t xml:space="preserve"> НА ИНВЕСТИЦИОННОЙ СТАДИИ</w:t>
      </w:r>
    </w:p>
    <w:p w:rsidR="00BE7435" w:rsidRPr="00FE4B0B" w:rsidRDefault="00BE7435" w:rsidP="00BE743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9677EA" w:rsidRPr="00FE4B0B" w:rsidRDefault="009677EA"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место выдачи банковской гарантии</w:t>
      </w:r>
      <w:r w:rsidRPr="00FE4B0B">
        <w:rPr>
          <w:rFonts w:ascii="Times New Roman" w:eastAsia="Times New Roman" w:hAnsi="Times New Roman" w:cs="Times New Roman"/>
          <w:sz w:val="24"/>
          <w:szCs w:val="24"/>
          <w:lang w:eastAsia="ar-SA"/>
        </w:rPr>
        <w:t>]</w:t>
      </w:r>
    </w:p>
    <w:p w:rsidR="009677EA" w:rsidRPr="00FE4B0B" w:rsidRDefault="009677EA"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дату выдачи банковской гарантии</w:t>
      </w:r>
      <w:r w:rsidRPr="00FE4B0B">
        <w:rPr>
          <w:rFonts w:ascii="Times New Roman" w:eastAsia="Times New Roman" w:hAnsi="Times New Roman" w:cs="Times New Roman"/>
          <w:sz w:val="24"/>
          <w:szCs w:val="24"/>
          <w:lang w:eastAsia="ar-SA"/>
        </w:rPr>
        <w:t xml:space="preserve">]  </w:t>
      </w:r>
    </w:p>
    <w:p w:rsidR="009677EA" w:rsidRPr="00FE4B0B" w:rsidRDefault="009677EA" w:rsidP="00CE4F91">
      <w:pPr>
        <w:numPr>
          <w:ilvl w:val="0"/>
          <w:numId w:val="15"/>
        </w:numPr>
        <w:suppressAutoHyphens/>
        <w:spacing w:after="0" w:line="240" w:lineRule="auto"/>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Банк [</w:t>
      </w:r>
      <w:r w:rsidRPr="00FE4B0B">
        <w:rPr>
          <w:rFonts w:ascii="Times New Roman" w:eastAsia="Times New Roman" w:hAnsi="Times New Roman" w:cs="Times New Roman"/>
          <w:i/>
          <w:sz w:val="24"/>
          <w:szCs w:val="24"/>
          <w:lang w:eastAsia="ar-SA"/>
        </w:rPr>
        <w:t>полное наименование Банка</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выдающего банковскую гарантию, иные реквизиты Гаранта</w:t>
      </w:r>
      <w:r w:rsidRPr="00FE4B0B">
        <w:rPr>
          <w:rFonts w:ascii="Times New Roman" w:eastAsia="Times New Roman" w:hAnsi="Times New Roman" w:cs="Times New Roman"/>
          <w:sz w:val="24"/>
          <w:szCs w:val="24"/>
          <w:lang w:eastAsia="ar-SA"/>
        </w:rPr>
        <w:t>], именуемый в дальнейшем «</w:t>
      </w:r>
      <w:r w:rsidRPr="00FE4B0B">
        <w:rPr>
          <w:rFonts w:ascii="Times New Roman" w:eastAsia="Times New Roman" w:hAnsi="Times New Roman" w:cs="Times New Roman"/>
          <w:i/>
          <w:sz w:val="24"/>
          <w:szCs w:val="24"/>
          <w:lang w:eastAsia="ar-SA"/>
        </w:rPr>
        <w:t>Гарант</w:t>
      </w:r>
      <w:r w:rsidRPr="00FE4B0B">
        <w:rPr>
          <w:rFonts w:ascii="Times New Roman" w:eastAsia="Times New Roman" w:hAnsi="Times New Roman" w:cs="Times New Roman"/>
          <w:sz w:val="24"/>
          <w:szCs w:val="24"/>
          <w:lang w:eastAsia="ar-SA"/>
        </w:rPr>
        <w:t>», в лице [</w:t>
      </w:r>
      <w:r w:rsidRPr="00FE4B0B">
        <w:rPr>
          <w:rFonts w:ascii="Times New Roman" w:eastAsia="Times New Roman" w:hAnsi="Times New Roman" w:cs="Times New Roman"/>
          <w:i/>
          <w:sz w:val="24"/>
          <w:szCs w:val="24"/>
          <w:lang w:eastAsia="ar-SA"/>
        </w:rPr>
        <w:t>указать полное наименование должности, полные фамилию, имя и отчество лица, действующего от имени Гаранта</w:t>
      </w:r>
      <w:r w:rsidRPr="00FE4B0B">
        <w:rPr>
          <w:rFonts w:ascii="Times New Roman" w:eastAsia="Times New Roman" w:hAnsi="Times New Roman" w:cs="Times New Roman"/>
          <w:sz w:val="24"/>
          <w:szCs w:val="24"/>
          <w:lang w:eastAsia="ar-SA"/>
        </w:rPr>
        <w:t>], действующего на основании [</w:t>
      </w:r>
      <w:r w:rsidRPr="00FE4B0B">
        <w:rPr>
          <w:rFonts w:ascii="Times New Roman" w:eastAsia="Times New Roman" w:hAnsi="Times New Roman" w:cs="Times New Roman"/>
          <w:i/>
          <w:sz w:val="24"/>
          <w:szCs w:val="24"/>
          <w:lang w:eastAsia="ar-SA"/>
        </w:rPr>
        <w:t>указать основание полномочий такого лица</w:t>
      </w:r>
      <w:r w:rsidRPr="00FE4B0B">
        <w:rPr>
          <w:rFonts w:ascii="Times New Roman" w:eastAsia="Times New Roman" w:hAnsi="Times New Roman" w:cs="Times New Roman"/>
          <w:sz w:val="24"/>
          <w:szCs w:val="24"/>
          <w:lang w:eastAsia="ar-SA"/>
        </w:rPr>
        <w:t>], настоящим гарантирует надлежащее исполнение [</w:t>
      </w:r>
      <w:r w:rsidRPr="00FE4B0B">
        <w:rPr>
          <w:rFonts w:ascii="Times New Roman" w:eastAsia="Times New Roman" w:hAnsi="Times New Roman" w:cs="Times New Roman"/>
          <w:i/>
          <w:sz w:val="24"/>
          <w:szCs w:val="24"/>
          <w:lang w:eastAsia="ar-SA"/>
        </w:rPr>
        <w:t>полное наименование Принципала иные реквизиты Принципала</w:t>
      </w:r>
      <w:r w:rsidRPr="00FE4B0B">
        <w:rPr>
          <w:rFonts w:ascii="Times New Roman" w:eastAsia="Times New Roman" w:hAnsi="Times New Roman" w:cs="Times New Roman"/>
          <w:sz w:val="24"/>
          <w:szCs w:val="24"/>
          <w:lang w:eastAsia="ar-SA"/>
        </w:rPr>
        <w:t>], именуемым далее «</w:t>
      </w:r>
      <w:r w:rsidRPr="00FE4B0B">
        <w:rPr>
          <w:rFonts w:ascii="Times New Roman" w:eastAsia="Times New Roman" w:hAnsi="Times New Roman" w:cs="Times New Roman"/>
          <w:i/>
          <w:sz w:val="24"/>
          <w:szCs w:val="24"/>
          <w:lang w:eastAsia="ar-SA"/>
        </w:rPr>
        <w:t>Принципал</w:t>
      </w:r>
      <w:r w:rsidRPr="00FE4B0B">
        <w:rPr>
          <w:rFonts w:ascii="Times New Roman" w:eastAsia="Times New Roman" w:hAnsi="Times New Roman" w:cs="Times New Roman"/>
          <w:sz w:val="24"/>
          <w:szCs w:val="24"/>
          <w:lang w:eastAsia="ar-SA"/>
        </w:rPr>
        <w:t>», обязательств Принципала перед Государственной компанией «Российские автомобильные дороги» [</w:t>
      </w:r>
      <w:r w:rsidRPr="00FE4B0B">
        <w:rPr>
          <w:rFonts w:ascii="Times New Roman" w:eastAsia="Times New Roman" w:hAnsi="Times New Roman" w:cs="Times New Roman"/>
          <w:i/>
          <w:sz w:val="24"/>
          <w:szCs w:val="24"/>
          <w:lang w:eastAsia="ar-SA"/>
        </w:rPr>
        <w:t>указываются</w:t>
      </w:r>
      <w:proofErr w:type="gramEnd"/>
      <w:r w:rsidRPr="00FE4B0B">
        <w:rPr>
          <w:rFonts w:ascii="Times New Roman" w:eastAsia="Times New Roman" w:hAnsi="Times New Roman" w:cs="Times New Roman"/>
          <w:i/>
          <w:sz w:val="24"/>
          <w:szCs w:val="24"/>
          <w:lang w:eastAsia="ar-SA"/>
        </w:rPr>
        <w:t xml:space="preserve"> </w:t>
      </w:r>
      <w:proofErr w:type="gramStart"/>
      <w:r w:rsidRPr="00FE4B0B">
        <w:rPr>
          <w:rFonts w:ascii="Times New Roman" w:eastAsia="Times New Roman" w:hAnsi="Times New Roman" w:cs="Times New Roman"/>
          <w:i/>
          <w:sz w:val="24"/>
          <w:szCs w:val="24"/>
          <w:lang w:eastAsia="ar-SA"/>
        </w:rPr>
        <w:t>реквизиты Государственной компании</w:t>
      </w:r>
      <w:r w:rsidRPr="00FE4B0B">
        <w:rPr>
          <w:rFonts w:ascii="Times New Roman" w:eastAsia="Times New Roman" w:hAnsi="Times New Roman" w:cs="Times New Roman"/>
          <w:sz w:val="24"/>
          <w:szCs w:val="24"/>
          <w:lang w:eastAsia="ar-SA"/>
        </w:rPr>
        <w:t>], именуемой в дальнейшем «</w:t>
      </w:r>
      <w:r w:rsidRPr="00FE4B0B">
        <w:rPr>
          <w:rFonts w:ascii="Times New Roman" w:eastAsia="Times New Roman" w:hAnsi="Times New Roman" w:cs="Times New Roman"/>
          <w:i/>
          <w:sz w:val="24"/>
          <w:szCs w:val="24"/>
          <w:lang w:eastAsia="ar-SA"/>
        </w:rPr>
        <w:t>Бенефициар»</w:t>
      </w:r>
      <w:r w:rsidRPr="00FE4B0B">
        <w:rPr>
          <w:rFonts w:ascii="Times New Roman" w:eastAsia="Times New Roman" w:hAnsi="Times New Roman" w:cs="Times New Roman"/>
          <w:sz w:val="24"/>
          <w:szCs w:val="24"/>
          <w:lang w:eastAsia="ar-SA"/>
        </w:rPr>
        <w:t>, указанных в пункте 2 настоящей банковской гарантии (далее также «</w:t>
      </w:r>
      <w:r w:rsidRPr="00FE4B0B">
        <w:rPr>
          <w:rFonts w:ascii="Times New Roman" w:eastAsia="Times New Roman" w:hAnsi="Times New Roman" w:cs="Times New Roman"/>
          <w:i/>
          <w:sz w:val="24"/>
          <w:szCs w:val="24"/>
          <w:lang w:eastAsia="ar-SA"/>
        </w:rPr>
        <w:t>Гарантия</w:t>
      </w:r>
      <w:r w:rsidRPr="00FE4B0B">
        <w:rPr>
          <w:rFonts w:ascii="Times New Roman" w:eastAsia="Times New Roman" w:hAnsi="Times New Roman" w:cs="Times New Roman"/>
          <w:sz w:val="24"/>
          <w:szCs w:val="24"/>
          <w:lang w:eastAsia="ar-SA"/>
        </w:rPr>
        <w:t>»).</w:t>
      </w:r>
      <w:proofErr w:type="gramEnd"/>
    </w:p>
    <w:p w:rsidR="009677EA" w:rsidRPr="00FE4B0B" w:rsidRDefault="009677EA" w:rsidP="00CE4F91">
      <w:pPr>
        <w:numPr>
          <w:ilvl w:val="0"/>
          <w:numId w:val="15"/>
        </w:numPr>
        <w:suppressAutoHyphens/>
        <w:spacing w:after="0" w:line="240" w:lineRule="auto"/>
        <w:ind w:firstLine="709"/>
        <w:jc w:val="both"/>
        <w:rPr>
          <w:rFonts w:ascii="Times New Roman" w:eastAsia="Times New Roman" w:hAnsi="Times New Roman" w:cs="Times New Roman"/>
          <w:i/>
          <w:sz w:val="24"/>
          <w:szCs w:val="24"/>
          <w:lang w:eastAsia="ar-SA"/>
        </w:rPr>
      </w:pPr>
      <w:proofErr w:type="gramStart"/>
      <w:r w:rsidRPr="00FE4B0B">
        <w:rPr>
          <w:rFonts w:ascii="Times New Roman" w:eastAsia="Times New Roman" w:hAnsi="Times New Roman" w:cs="Times New Roman"/>
          <w:sz w:val="24"/>
          <w:szCs w:val="24"/>
          <w:lang w:eastAsia="ar-SA"/>
        </w:rPr>
        <w:t>Настоящая Гарантия обеспечивает надлежащее исполнение Принципалом нижеуказанных обязательств, уст</w:t>
      </w:r>
      <w:r w:rsidRPr="00FE4B0B">
        <w:rPr>
          <w:rFonts w:ascii="Times New Roman" w:eastAsia="Times New Roman" w:hAnsi="Times New Roman" w:cs="Times New Roman"/>
          <w:i/>
          <w:sz w:val="24"/>
          <w:szCs w:val="24"/>
          <w:lang w:eastAsia="ar-SA"/>
        </w:rPr>
        <w:t>ановленных Инвестиционным соглашением между Принципалом и Бенефициаром [</w:t>
      </w:r>
      <w:r w:rsidR="008F7311" w:rsidRPr="00FE4B0B">
        <w:rPr>
          <w:rFonts w:ascii="Times New Roman" w:eastAsia="Times New Roman" w:hAnsi="Times New Roman" w:cs="Times New Roman"/>
          <w:i/>
          <w:sz w:val="24"/>
          <w:szCs w:val="24"/>
          <w:lang w:eastAsia="ar-SA"/>
        </w:rPr>
        <w:t>указываются реквизиты Инвестиционного соглашения между Принципалом и Бенефициаром, включая информацию о порядке заключения такого инвестиционного соглашения, со ссылкой на протокол  конкурсной комиссии (далее также «Инвестиционное соглашение»</w:t>
      </w:r>
      <w:r w:rsidRPr="00FE4B0B">
        <w:rPr>
          <w:rFonts w:ascii="Times New Roman" w:eastAsia="Times New Roman" w:hAnsi="Times New Roman" w:cs="Times New Roman"/>
          <w:i/>
          <w:sz w:val="24"/>
          <w:szCs w:val="24"/>
          <w:lang w:eastAsia="ar-SA"/>
        </w:rPr>
        <w:t>):</w:t>
      </w:r>
      <w:proofErr w:type="gramEnd"/>
    </w:p>
    <w:p w:rsidR="006D1722" w:rsidRPr="00FE4B0B" w:rsidRDefault="00F4568F" w:rsidP="00CE4F91">
      <w:pPr>
        <w:numPr>
          <w:ilvl w:val="1"/>
          <w:numId w:val="15"/>
        </w:numPr>
        <w:tabs>
          <w:tab w:val="left" w:pos="1560"/>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По обеспечению сроков Строительства и Ввода  в Эксплуатацию Автомобильной Дороги в целом (в случае несоблюдения Исполнителем сроков Строительства, указанных в </w:t>
      </w:r>
      <w:r w:rsidR="00EE19F6" w:rsidRPr="00FE4B0B">
        <w:rPr>
          <w:rFonts w:ascii="Times New Roman" w:eastAsia="Times New Roman" w:hAnsi="Times New Roman" w:cs="Times New Roman"/>
          <w:sz w:val="24"/>
          <w:szCs w:val="24"/>
          <w:lang w:eastAsia="ar-SA"/>
        </w:rPr>
        <w:t xml:space="preserve">Приложении № 13 </w:t>
      </w:r>
      <w:r w:rsidR="00346E4E" w:rsidRPr="00FE4B0B">
        <w:rPr>
          <w:rFonts w:ascii="Times New Roman" w:eastAsia="Times New Roman" w:hAnsi="Times New Roman" w:cs="Times New Roman"/>
          <w:sz w:val="24"/>
          <w:szCs w:val="24"/>
          <w:lang w:eastAsia="ar-SA"/>
        </w:rPr>
        <w:t xml:space="preserve">к </w:t>
      </w:r>
      <w:r w:rsidR="00CB34EB" w:rsidRPr="00FE4B0B">
        <w:rPr>
          <w:rFonts w:ascii="Times New Roman" w:eastAsia="Times New Roman" w:hAnsi="Times New Roman" w:cs="Times New Roman"/>
          <w:sz w:val="24"/>
          <w:szCs w:val="24"/>
          <w:lang w:eastAsia="ar-SA"/>
        </w:rPr>
        <w:t>И</w:t>
      </w:r>
      <w:r w:rsidR="00346E4E" w:rsidRPr="00FE4B0B">
        <w:rPr>
          <w:rFonts w:ascii="Times New Roman" w:eastAsia="Times New Roman" w:hAnsi="Times New Roman" w:cs="Times New Roman"/>
          <w:sz w:val="24"/>
          <w:szCs w:val="24"/>
          <w:lang w:eastAsia="ar-SA"/>
        </w:rPr>
        <w:t>нвестиционному соглашению</w:t>
      </w:r>
      <w:r w:rsidR="006D1722" w:rsidRPr="00FE4B0B">
        <w:rPr>
          <w:rFonts w:ascii="Times New Roman" w:eastAsia="Times New Roman" w:hAnsi="Times New Roman" w:cs="Times New Roman"/>
          <w:sz w:val="24"/>
          <w:szCs w:val="24"/>
          <w:lang w:eastAsia="ar-SA"/>
        </w:rPr>
        <w:t>);</w:t>
      </w:r>
    </w:p>
    <w:p w:rsidR="006D1722" w:rsidRPr="00FE4B0B" w:rsidRDefault="006D1722" w:rsidP="00CE4F91">
      <w:pPr>
        <w:numPr>
          <w:ilvl w:val="1"/>
          <w:numId w:val="15"/>
        </w:numPr>
        <w:tabs>
          <w:tab w:val="left" w:pos="1560"/>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 по обеспечению регистрации  прав собственности Российской Федерации на законченную Строительством Автомобильную Дорогу в целом (в случае несоблюдения Исполнителем предусмотренных п.</w:t>
      </w:r>
      <w:r w:rsidR="00346E4E" w:rsidRPr="00FE4B0B">
        <w:rPr>
          <w:rFonts w:ascii="Times New Roman" w:eastAsia="Times New Roman" w:hAnsi="Times New Roman" w:cs="Times New Roman"/>
          <w:sz w:val="24"/>
          <w:szCs w:val="24"/>
          <w:lang w:eastAsia="ar-SA"/>
        </w:rPr>
        <w:t xml:space="preserve"> </w:t>
      </w:r>
      <w:r w:rsidR="00F67987" w:rsidRPr="00FE4B0B">
        <w:rPr>
          <w:rFonts w:ascii="Times New Roman" w:eastAsia="Times New Roman" w:hAnsi="Times New Roman" w:cs="Times New Roman"/>
          <w:sz w:val="24"/>
          <w:szCs w:val="24"/>
          <w:lang w:eastAsia="ar-SA"/>
        </w:rPr>
        <w:t>3 ст. 1.4</w:t>
      </w:r>
      <w:r w:rsidR="00346E4E" w:rsidRPr="00FE4B0B">
        <w:rPr>
          <w:rFonts w:ascii="Times New Roman" w:eastAsia="Times New Roman" w:hAnsi="Times New Roman" w:cs="Times New Roman"/>
          <w:sz w:val="24"/>
          <w:szCs w:val="24"/>
          <w:lang w:eastAsia="ar-SA"/>
        </w:rPr>
        <w:t xml:space="preserve"> </w:t>
      </w:r>
      <w:r w:rsidR="001F1B53" w:rsidRPr="00FE4B0B">
        <w:rPr>
          <w:rFonts w:ascii="Times New Roman" w:eastAsia="Times New Roman" w:hAnsi="Times New Roman" w:cs="Times New Roman"/>
          <w:sz w:val="24"/>
          <w:szCs w:val="24"/>
          <w:lang w:eastAsia="ar-SA"/>
        </w:rPr>
        <w:t>Инвестиционного С</w:t>
      </w:r>
      <w:r w:rsidRPr="00FE4B0B">
        <w:rPr>
          <w:rFonts w:ascii="Times New Roman" w:eastAsia="Times New Roman" w:hAnsi="Times New Roman" w:cs="Times New Roman"/>
          <w:sz w:val="24"/>
          <w:szCs w:val="24"/>
          <w:lang w:eastAsia="ar-SA"/>
        </w:rPr>
        <w:t xml:space="preserve">оглашения требований в отношении </w:t>
      </w:r>
      <w:proofErr w:type="gramStart"/>
      <w:r w:rsidRPr="00FE4B0B">
        <w:rPr>
          <w:rFonts w:ascii="Times New Roman" w:eastAsia="Times New Roman" w:hAnsi="Times New Roman" w:cs="Times New Roman"/>
          <w:sz w:val="24"/>
          <w:szCs w:val="24"/>
          <w:lang w:eastAsia="ar-SA"/>
        </w:rPr>
        <w:t>сроков государственной регистрации прав собственности Российской Федерации</w:t>
      </w:r>
      <w:proofErr w:type="gramEnd"/>
      <w:r w:rsidR="00CB34EB" w:rsidRPr="00FE4B0B">
        <w:rPr>
          <w:rFonts w:ascii="Times New Roman" w:eastAsia="Times New Roman" w:hAnsi="Times New Roman" w:cs="Times New Roman"/>
          <w:sz w:val="24"/>
          <w:szCs w:val="24"/>
          <w:lang w:eastAsia="ar-SA"/>
        </w:rPr>
        <w:t xml:space="preserve"> на законч</w:t>
      </w:r>
      <w:r w:rsidRPr="00FE4B0B">
        <w:rPr>
          <w:rFonts w:ascii="Times New Roman" w:eastAsia="Times New Roman" w:hAnsi="Times New Roman" w:cs="Times New Roman"/>
          <w:sz w:val="24"/>
          <w:szCs w:val="24"/>
          <w:lang w:eastAsia="ar-SA"/>
        </w:rPr>
        <w:t>енную строительством Автомобильную Дорогу в целом);</w:t>
      </w:r>
    </w:p>
    <w:p w:rsidR="009677EA" w:rsidRPr="00FE4B0B" w:rsidRDefault="00D56CF0" w:rsidP="00FE4B0B">
      <w:pPr>
        <w:numPr>
          <w:ilvl w:val="1"/>
          <w:numId w:val="15"/>
        </w:numPr>
        <w:tabs>
          <w:tab w:val="left" w:pos="1560"/>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оплату всех сумм, причитающихся Бенефициару по Инвестиционному соглашению, включая</w:t>
      </w:r>
      <w:r w:rsidR="00712FE6"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sz w:val="24"/>
          <w:szCs w:val="24"/>
          <w:lang w:eastAsia="ar-SA"/>
        </w:rPr>
        <w:t xml:space="preserve"> </w:t>
      </w:r>
      <w:proofErr w:type="gramStart"/>
      <w:r w:rsidR="00712FE6" w:rsidRPr="00FE4B0B">
        <w:rPr>
          <w:rFonts w:ascii="Times New Roman" w:eastAsia="Times New Roman" w:hAnsi="Times New Roman" w:cs="Times New Roman"/>
          <w:sz w:val="24"/>
          <w:szCs w:val="24"/>
          <w:lang w:eastAsia="ar-SA"/>
        </w:rPr>
        <w:t>но</w:t>
      </w:r>
      <w:proofErr w:type="gramEnd"/>
      <w:r w:rsidR="00712FE6" w:rsidRPr="00FE4B0B">
        <w:rPr>
          <w:rFonts w:ascii="Times New Roman" w:eastAsia="Times New Roman" w:hAnsi="Times New Roman" w:cs="Times New Roman"/>
          <w:sz w:val="24"/>
          <w:szCs w:val="24"/>
          <w:lang w:eastAsia="ar-SA"/>
        </w:rPr>
        <w:t xml:space="preserve"> не ограничиваясь</w:t>
      </w:r>
      <w:r w:rsidRPr="00FE4B0B">
        <w:rPr>
          <w:rFonts w:ascii="Times New Roman" w:eastAsia="Times New Roman" w:hAnsi="Times New Roman" w:cs="Times New Roman"/>
          <w:sz w:val="24"/>
          <w:szCs w:val="24"/>
          <w:lang w:eastAsia="ar-SA"/>
        </w:rPr>
        <w:t xml:space="preserve"> </w:t>
      </w:r>
      <w:r w:rsidR="00712FE6" w:rsidRPr="00FE4B0B">
        <w:rPr>
          <w:rFonts w:ascii="Times New Roman" w:eastAsia="Times New Roman" w:hAnsi="Times New Roman" w:cs="Times New Roman"/>
          <w:sz w:val="24"/>
          <w:szCs w:val="24"/>
          <w:lang w:eastAsia="ar-SA"/>
        </w:rPr>
        <w:t xml:space="preserve">компенсацией </w:t>
      </w:r>
      <w:r w:rsidRPr="00FE4B0B">
        <w:rPr>
          <w:rFonts w:ascii="Times New Roman" w:eastAsia="Times New Roman" w:hAnsi="Times New Roman" w:cs="Times New Roman"/>
          <w:sz w:val="24"/>
          <w:szCs w:val="24"/>
          <w:lang w:eastAsia="ar-SA"/>
        </w:rPr>
        <w:t xml:space="preserve">убытков, </w:t>
      </w:r>
      <w:r w:rsidR="00712FE6" w:rsidRPr="00FE4B0B">
        <w:rPr>
          <w:rFonts w:ascii="Times New Roman" w:eastAsia="Times New Roman" w:hAnsi="Times New Roman" w:cs="Times New Roman"/>
          <w:sz w:val="24"/>
          <w:szCs w:val="24"/>
          <w:lang w:eastAsia="ar-SA"/>
        </w:rPr>
        <w:t xml:space="preserve">суммой </w:t>
      </w:r>
      <w:r w:rsidRPr="00FE4B0B">
        <w:rPr>
          <w:rFonts w:ascii="Times New Roman" w:eastAsia="Times New Roman" w:hAnsi="Times New Roman" w:cs="Times New Roman"/>
          <w:sz w:val="24"/>
          <w:szCs w:val="24"/>
          <w:lang w:eastAsia="ar-SA"/>
        </w:rPr>
        <w:t>неустоек (штрафов, пеней), подлежащи</w:t>
      </w:r>
      <w:r w:rsidR="003B43FB" w:rsidRPr="00FE4B0B">
        <w:rPr>
          <w:rFonts w:ascii="Times New Roman" w:eastAsia="Times New Roman" w:hAnsi="Times New Roman" w:cs="Times New Roman"/>
          <w:sz w:val="24"/>
          <w:szCs w:val="24"/>
          <w:lang w:eastAsia="ar-SA"/>
        </w:rPr>
        <w:t>х</w:t>
      </w:r>
      <w:r w:rsidRPr="00FE4B0B">
        <w:rPr>
          <w:rFonts w:ascii="Times New Roman" w:eastAsia="Times New Roman" w:hAnsi="Times New Roman" w:cs="Times New Roman"/>
          <w:sz w:val="24"/>
          <w:szCs w:val="24"/>
          <w:lang w:eastAsia="ar-SA"/>
        </w:rPr>
        <w:t xml:space="preserve"> выплате Принципалом в случае неисполнения или ненадлежащего исполнения </w:t>
      </w:r>
      <w:r w:rsidR="00372A9C" w:rsidRPr="00FE4B0B">
        <w:rPr>
          <w:rFonts w:ascii="Times New Roman" w:eastAsia="Times New Roman" w:hAnsi="Times New Roman" w:cs="Times New Roman"/>
          <w:sz w:val="24"/>
          <w:szCs w:val="24"/>
          <w:lang w:eastAsia="ar-SA"/>
        </w:rPr>
        <w:t>Инвестиционного соглашения</w:t>
      </w:r>
      <w:r w:rsidRPr="00FE4B0B">
        <w:rPr>
          <w:rFonts w:ascii="Times New Roman" w:eastAsia="Times New Roman" w:hAnsi="Times New Roman" w:cs="Times New Roman"/>
          <w:sz w:val="24"/>
          <w:szCs w:val="24"/>
          <w:lang w:eastAsia="ar-SA"/>
        </w:rPr>
        <w:t xml:space="preserve"> на Инвестиционной Стадии</w:t>
      </w:r>
      <w:r w:rsidR="00712FE6" w:rsidRPr="00FE4B0B">
        <w:rPr>
          <w:rFonts w:ascii="Times New Roman" w:eastAsia="Times New Roman" w:hAnsi="Times New Roman" w:cs="Times New Roman"/>
          <w:sz w:val="24"/>
          <w:szCs w:val="24"/>
          <w:lang w:eastAsia="ar-SA"/>
        </w:rPr>
        <w:t xml:space="preserve">, </w:t>
      </w:r>
      <w:r w:rsidR="003B43FB" w:rsidRPr="00FE4B0B">
        <w:rPr>
          <w:rFonts w:ascii="Times New Roman" w:eastAsia="Times New Roman" w:hAnsi="Times New Roman" w:cs="Times New Roman"/>
          <w:sz w:val="24"/>
          <w:szCs w:val="24"/>
          <w:lang w:eastAsia="ar-SA"/>
        </w:rPr>
        <w:t>а равно оплату всех сумм, причитающихся Бенефициару в связи с односторонним отказом от обязательства по Инвестиционному соглашению и (или) расторжением Инвестиционного соглашения</w:t>
      </w:r>
      <w:r w:rsidRPr="00FE4B0B">
        <w:rPr>
          <w:rFonts w:ascii="Times New Roman" w:eastAsia="Times New Roman" w:hAnsi="Times New Roman" w:cs="Times New Roman"/>
          <w:sz w:val="24"/>
          <w:szCs w:val="24"/>
          <w:lang w:eastAsia="ar-SA"/>
        </w:rPr>
        <w:t>.</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Сумма обязательств Принципала, гарантируемая Гарантом (сумма, на которую выдана</w:t>
      </w:r>
      <w:r w:rsidR="00A84825" w:rsidRPr="00FE4B0B">
        <w:rPr>
          <w:rFonts w:ascii="Times New Roman" w:eastAsia="Times New Roman" w:hAnsi="Times New Roman" w:cs="Times New Roman"/>
          <w:sz w:val="24"/>
          <w:szCs w:val="24"/>
          <w:lang w:eastAsia="ar-SA"/>
        </w:rPr>
        <w:t xml:space="preserve"> настоящая Гарантия) составляет</w:t>
      </w:r>
      <w:r w:rsidR="00474544"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сумму, на которую выдается Гарантия [(сумма цифрами)</w:t>
      </w:r>
      <w:proofErr w:type="gramStart"/>
      <w:r w:rsidRPr="00FE4B0B">
        <w:rPr>
          <w:rFonts w:ascii="Times New Roman" w:eastAsia="Times New Roman" w:hAnsi="Times New Roman" w:cs="Times New Roman"/>
          <w:i/>
          <w:sz w:val="24"/>
          <w:szCs w:val="24"/>
          <w:lang w:eastAsia="ar-SA"/>
        </w:rPr>
        <w:t>][</w:t>
      </w:r>
      <w:proofErr w:type="gramEnd"/>
      <w:r w:rsidRPr="00FE4B0B">
        <w:rPr>
          <w:rFonts w:ascii="Times New Roman" w:eastAsia="Times New Roman" w:hAnsi="Times New Roman" w:cs="Times New Roman"/>
          <w:i/>
          <w:sz w:val="24"/>
          <w:szCs w:val="24"/>
          <w:lang w:eastAsia="ar-SA"/>
        </w:rPr>
        <w:t>(сумма прописью)] рублей</w:t>
      </w:r>
      <w:r w:rsidRPr="00FE4B0B">
        <w:rPr>
          <w:rFonts w:ascii="Times New Roman" w:eastAsia="Times New Roman" w:hAnsi="Times New Roman" w:cs="Times New Roman"/>
          <w:sz w:val="24"/>
          <w:szCs w:val="24"/>
          <w:lang w:eastAsia="ar-SA"/>
        </w:rPr>
        <w:t>] (далее также «</w:t>
      </w:r>
      <w:r w:rsidRPr="00FE4B0B">
        <w:rPr>
          <w:rFonts w:ascii="Times New Roman" w:eastAsia="Times New Roman" w:hAnsi="Times New Roman" w:cs="Times New Roman"/>
          <w:i/>
          <w:sz w:val="24"/>
          <w:szCs w:val="24"/>
          <w:lang w:eastAsia="ar-SA"/>
        </w:rPr>
        <w:t>Сумма Гарантии</w:t>
      </w:r>
      <w:r w:rsidRPr="00FE4B0B">
        <w:rPr>
          <w:rFonts w:ascii="Times New Roman" w:eastAsia="Times New Roman" w:hAnsi="Times New Roman" w:cs="Times New Roman"/>
          <w:sz w:val="24"/>
          <w:szCs w:val="24"/>
          <w:lang w:eastAsia="ar-SA"/>
        </w:rPr>
        <w:t>»).</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Настоящая Гарантия вступает в силу со дня выдачи. Гарантия действует </w:t>
      </w:r>
      <w:proofErr w:type="gramStart"/>
      <w:r w:rsidRPr="00FE4B0B">
        <w:rPr>
          <w:rFonts w:ascii="Times New Roman" w:eastAsia="Times New Roman" w:hAnsi="Times New Roman" w:cs="Times New Roman"/>
          <w:sz w:val="24"/>
          <w:szCs w:val="24"/>
          <w:lang w:eastAsia="ar-SA"/>
        </w:rPr>
        <w:t>до</w:t>
      </w:r>
      <w:proofErr w:type="gramEnd"/>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указать точную дату</w:t>
      </w:r>
      <w:r w:rsidRPr="00FE4B0B">
        <w:rPr>
          <w:rFonts w:ascii="Times New Roman" w:eastAsia="Times New Roman" w:hAnsi="Times New Roman" w:cs="Times New Roman"/>
          <w:sz w:val="24"/>
          <w:szCs w:val="24"/>
          <w:lang w:eastAsia="ar-SA"/>
        </w:rPr>
        <w:t>] включительно</w:t>
      </w:r>
      <w:r w:rsidR="00812C05" w:rsidRPr="00FE4B0B">
        <w:rPr>
          <w:rStyle w:val="ad"/>
          <w:rFonts w:ascii="Times New Roman" w:eastAsia="Times New Roman" w:hAnsi="Times New Roman" w:cs="Times New Roman"/>
          <w:sz w:val="24"/>
          <w:szCs w:val="24"/>
          <w:lang w:eastAsia="ar-SA"/>
        </w:rPr>
        <w:endnoteReference w:id="2"/>
      </w:r>
      <w:r w:rsidRPr="00FE4B0B">
        <w:rPr>
          <w:rFonts w:ascii="Times New Roman" w:eastAsia="Times New Roman" w:hAnsi="Times New Roman" w:cs="Times New Roman"/>
          <w:sz w:val="24"/>
          <w:szCs w:val="24"/>
          <w:lang w:eastAsia="ar-SA"/>
        </w:rPr>
        <w:t>.</w:t>
      </w:r>
    </w:p>
    <w:p w:rsidR="009677EA" w:rsidRPr="00FE4B0B" w:rsidRDefault="009677EA" w:rsidP="00CE4F91">
      <w:pPr>
        <w:numPr>
          <w:ilvl w:val="0"/>
          <w:numId w:val="15"/>
        </w:num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настоящим </w:t>
      </w:r>
      <w:proofErr w:type="spellStart"/>
      <w:r w:rsidRPr="00FE4B0B">
        <w:rPr>
          <w:rFonts w:ascii="Times New Roman" w:eastAsia="Times New Roman" w:hAnsi="Times New Roman" w:cs="Times New Roman"/>
          <w:sz w:val="24"/>
          <w:szCs w:val="24"/>
          <w:lang w:eastAsia="ar-SA"/>
        </w:rPr>
        <w:t>безотзывно</w:t>
      </w:r>
      <w:proofErr w:type="spellEnd"/>
      <w:r w:rsidRPr="00FE4B0B">
        <w:rPr>
          <w:rFonts w:ascii="Times New Roman" w:eastAsia="Times New Roman" w:hAnsi="Times New Roman" w:cs="Times New Roman"/>
          <w:sz w:val="24"/>
          <w:szCs w:val="24"/>
          <w:lang w:eastAsia="ar-SA"/>
        </w:rPr>
        <w:t xml:space="preserve"> обязуется выплатить Бенефициару сумму, указанную в письменном требовании Бенефициара об уплате денежной суммы по настоящей Гарантии (далее также «</w:t>
      </w:r>
      <w:r w:rsidRPr="00FE4B0B">
        <w:rPr>
          <w:rFonts w:ascii="Times New Roman" w:eastAsia="Times New Roman" w:hAnsi="Times New Roman" w:cs="Times New Roman"/>
          <w:i/>
          <w:sz w:val="24"/>
          <w:szCs w:val="24"/>
          <w:lang w:eastAsia="ar-SA"/>
        </w:rPr>
        <w:t>Требование</w:t>
      </w:r>
      <w:r w:rsidRPr="00FE4B0B">
        <w:rPr>
          <w:rFonts w:ascii="Times New Roman" w:eastAsia="Times New Roman" w:hAnsi="Times New Roman" w:cs="Times New Roman"/>
          <w:sz w:val="24"/>
          <w:szCs w:val="24"/>
          <w:lang w:eastAsia="ar-SA"/>
        </w:rPr>
        <w:t xml:space="preserve">») и не превышающую Суммы Гарантии, 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Бенефициара с приложением следующих документов:</w:t>
      </w:r>
    </w:p>
    <w:p w:rsidR="009677EA" w:rsidRPr="00FE4B0B" w:rsidRDefault="009677EA" w:rsidP="00CE4F91">
      <w:pPr>
        <w:numPr>
          <w:ilvl w:val="1"/>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 xml:space="preserve">расчет денежной суммы требования Бенефициара с указанием на положение </w:t>
      </w:r>
      <w:r w:rsidR="00372A9C" w:rsidRPr="00FE4B0B">
        <w:rPr>
          <w:rFonts w:ascii="Times New Roman" w:eastAsia="Times New Roman" w:hAnsi="Times New Roman" w:cs="Times New Roman"/>
          <w:sz w:val="24"/>
          <w:szCs w:val="24"/>
          <w:lang w:eastAsia="ar-SA"/>
        </w:rPr>
        <w:t>Инвестиционного соглашения</w:t>
      </w:r>
      <w:r w:rsidRPr="00FE4B0B">
        <w:rPr>
          <w:rFonts w:ascii="Times New Roman" w:eastAsia="Times New Roman" w:hAnsi="Times New Roman" w:cs="Times New Roman"/>
          <w:sz w:val="24"/>
          <w:szCs w:val="24"/>
          <w:lang w:eastAsia="ar-SA"/>
        </w:rPr>
        <w:t>, которое Бенефициар</w:t>
      </w:r>
      <w:r w:rsidR="003C014D" w:rsidRPr="00FE4B0B">
        <w:rPr>
          <w:rFonts w:ascii="Times New Roman" w:eastAsia="Times New Roman" w:hAnsi="Times New Roman" w:cs="Times New Roman"/>
          <w:sz w:val="24"/>
          <w:szCs w:val="24"/>
          <w:lang w:eastAsia="ar-SA"/>
        </w:rPr>
        <w:t xml:space="preserve"> считает нарушенным Принципалом (или в соответствии с которой производится расчет)</w:t>
      </w:r>
      <w:r w:rsidRPr="00FE4B0B">
        <w:rPr>
          <w:rFonts w:ascii="Times New Roman" w:eastAsia="Times New Roman" w:hAnsi="Times New Roman" w:cs="Times New Roman"/>
          <w:sz w:val="24"/>
          <w:szCs w:val="24"/>
          <w:lang w:eastAsia="ar-SA"/>
        </w:rPr>
        <w:t xml:space="preserve"> с описанием фактических обстоятельств, которые, по мнению Бенефициара, свидетельствуют о неисполнении обязательств Принципалом;</w:t>
      </w:r>
      <w:proofErr w:type="gramEnd"/>
    </w:p>
    <w:p w:rsidR="00C014C2" w:rsidRPr="00FE4B0B" w:rsidRDefault="003C014D" w:rsidP="00CE4F91">
      <w:pPr>
        <w:numPr>
          <w:ilvl w:val="1"/>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документ, подтверждающий полномочия лица, подписавшего Требование от имени Бенефициара</w:t>
      </w:r>
      <w:r w:rsidR="00C014C2" w:rsidRPr="00FE4B0B">
        <w:rPr>
          <w:rFonts w:ascii="Times New Roman" w:eastAsia="Times New Roman" w:hAnsi="Times New Roman" w:cs="Times New Roman"/>
          <w:sz w:val="24"/>
          <w:szCs w:val="24"/>
          <w:lang w:eastAsia="ar-SA"/>
        </w:rPr>
        <w:t>, при этом</w:t>
      </w:r>
    </w:p>
    <w:p w:rsidR="00C014C2" w:rsidRPr="00FE4B0B" w:rsidRDefault="00C014C2"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 если Требования по Гарантии подписывается иным уполномоченным лицом, к требованию по Гарантии прикладывается оригинал либо заверенная Бенефициаром копия доверенности на такое уполномоченное лицо.</w:t>
      </w:r>
    </w:p>
    <w:p w:rsidR="009677EA" w:rsidRPr="00FE4B0B" w:rsidRDefault="003C014D" w:rsidP="00CE4F91">
      <w:pPr>
        <w:numPr>
          <w:ilvl w:val="1"/>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И</w:t>
      </w:r>
      <w:r w:rsidR="009677EA" w:rsidRPr="00FE4B0B">
        <w:rPr>
          <w:rFonts w:ascii="Times New Roman" w:eastAsia="Times New Roman" w:hAnsi="Times New Roman" w:cs="Times New Roman"/>
          <w:sz w:val="24"/>
          <w:szCs w:val="24"/>
          <w:lang w:eastAsia="ar-SA"/>
        </w:rPr>
        <w:t>нформаци</w:t>
      </w:r>
      <w:r w:rsidRPr="00FE4B0B">
        <w:rPr>
          <w:rFonts w:ascii="Times New Roman" w:eastAsia="Times New Roman" w:hAnsi="Times New Roman" w:cs="Times New Roman"/>
          <w:sz w:val="24"/>
          <w:szCs w:val="24"/>
          <w:lang w:eastAsia="ar-SA"/>
        </w:rPr>
        <w:t>я</w:t>
      </w:r>
      <w:r w:rsidR="009677EA" w:rsidRPr="00FE4B0B">
        <w:rPr>
          <w:rFonts w:ascii="Times New Roman" w:eastAsia="Times New Roman" w:hAnsi="Times New Roman" w:cs="Times New Roman"/>
          <w:sz w:val="24"/>
          <w:szCs w:val="24"/>
          <w:lang w:eastAsia="ar-SA"/>
        </w:rPr>
        <w:t xml:space="preserve"> о платежных реквизитах Бенефициара, в соответствии с которыми Гарант должен осуществить платеж по Гарантии в пользу Бенефициара.</w:t>
      </w:r>
    </w:p>
    <w:p w:rsidR="009677EA" w:rsidRPr="00FE4B0B" w:rsidRDefault="009677EA" w:rsidP="00CE4F91">
      <w:pPr>
        <w:numPr>
          <w:ilvl w:val="0"/>
          <w:numId w:val="15"/>
        </w:num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и приложенных к ней документов, Гарант должен удовлетворить требования Бенефициара и выплатить денежную сумму, указанную в Требовании Бенефициара, либо направить Бенефициару мотивированный отказ.</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 отказывает в удовлетворении требований Бенефициара, если:</w:t>
      </w:r>
    </w:p>
    <w:p w:rsidR="009677EA" w:rsidRPr="00FE4B0B" w:rsidRDefault="009677EA" w:rsidP="00E8021D">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7.1.</w:t>
      </w:r>
      <w:r w:rsidRPr="00FE4B0B">
        <w:rPr>
          <w:rFonts w:ascii="Times New Roman" w:eastAsia="Times New Roman" w:hAnsi="Times New Roman" w:cs="Times New Roman"/>
          <w:sz w:val="24"/>
          <w:szCs w:val="24"/>
          <w:lang w:eastAsia="ar-SA"/>
        </w:rPr>
        <w:tab/>
        <w:t>требование либо приложенные к нему документы не соответствуют условиям Гарантии,</w:t>
      </w:r>
    </w:p>
    <w:p w:rsidR="009677EA" w:rsidRPr="00FE4B0B" w:rsidRDefault="009677EA" w:rsidP="00E8021D">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7.2.</w:t>
      </w:r>
      <w:r w:rsidRPr="00FE4B0B">
        <w:rPr>
          <w:rFonts w:ascii="Times New Roman" w:eastAsia="Times New Roman" w:hAnsi="Times New Roman" w:cs="Times New Roman"/>
          <w:sz w:val="24"/>
          <w:szCs w:val="24"/>
          <w:lang w:eastAsia="ar-SA"/>
        </w:rPr>
        <w:tab/>
        <w:t>документы представлены по окончании определенного в Гарантии срока.</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не может быть отозвана Гарантом.</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Бенефициар не вправе передать третьим лицам свое право требования к Гаранту, основанное на Гарантии.</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Предусмотренное настоящей Гарантией обязательство Гаранта перед Бенефициаром ограничивается уплатой всей Суммы Гарантии. Ответственность Гаранта перед Бенефициаром за неисполнение или ненадлежащее исполнение обязательств по настоящей Гарантии не ограничивается суммой, указанной в Гарантии. </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Частичные выплаты, производимые Гарантом Бенефициару, (в зависимости от обстоятель</w:t>
      </w:r>
      <w:proofErr w:type="gramStart"/>
      <w:r w:rsidRPr="00FE4B0B">
        <w:rPr>
          <w:rFonts w:ascii="Times New Roman" w:eastAsia="Times New Roman" w:hAnsi="Times New Roman" w:cs="Times New Roman"/>
          <w:sz w:val="24"/>
          <w:szCs w:val="24"/>
          <w:lang w:eastAsia="ar-SA"/>
        </w:rPr>
        <w:t>ств пр</w:t>
      </w:r>
      <w:proofErr w:type="gramEnd"/>
      <w:r w:rsidRPr="00FE4B0B">
        <w:rPr>
          <w:rFonts w:ascii="Times New Roman" w:eastAsia="Times New Roman" w:hAnsi="Times New Roman" w:cs="Times New Roman"/>
          <w:sz w:val="24"/>
          <w:szCs w:val="24"/>
          <w:lang w:eastAsia="ar-SA"/>
        </w:rPr>
        <w:t>едъявления Требования) уменьшают Сумму Гарантии на размер произведенной частичной выплаты, но не прекращают Гарантию в оставшейся части.</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согласен с тем, что изменения и дополнения, внесенные в </w:t>
      </w:r>
      <w:r w:rsidR="00372A9C" w:rsidRPr="00FE4B0B">
        <w:rPr>
          <w:rFonts w:ascii="Times New Roman" w:eastAsia="Times New Roman" w:hAnsi="Times New Roman" w:cs="Times New Roman"/>
          <w:sz w:val="24"/>
          <w:szCs w:val="24"/>
          <w:lang w:eastAsia="ar-SA"/>
        </w:rPr>
        <w:t>Инвестиционное соглашение</w:t>
      </w:r>
      <w:r w:rsidRPr="00FE4B0B">
        <w:rPr>
          <w:rFonts w:ascii="Times New Roman" w:eastAsia="Times New Roman" w:hAnsi="Times New Roman" w:cs="Times New Roman"/>
          <w:sz w:val="24"/>
          <w:szCs w:val="24"/>
          <w:lang w:eastAsia="ar-SA"/>
        </w:rPr>
        <w:t xml:space="preserve">, обязательства по которому обеспечивает Гарант, не освобождают его от обязательств по банковской гарантии. </w:t>
      </w:r>
    </w:p>
    <w:p w:rsidR="009677EA" w:rsidRPr="00FE4B0B" w:rsidRDefault="009677EA" w:rsidP="00CE4F91">
      <w:pPr>
        <w:numPr>
          <w:ilvl w:val="0"/>
          <w:numId w:val="15"/>
        </w:num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Обязательства Гаранта перед Бенефициаром прекращаются:</w:t>
      </w:r>
    </w:p>
    <w:p w:rsidR="009677EA" w:rsidRPr="00FE4B0B" w:rsidRDefault="009677EA" w:rsidP="00CE4F91">
      <w:pPr>
        <w:numPr>
          <w:ilvl w:val="1"/>
          <w:numId w:val="15"/>
        </w:num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уплатой Бенефициару всей Суммы Гарантии,</w:t>
      </w:r>
    </w:p>
    <w:p w:rsidR="009677EA" w:rsidRPr="00FE4B0B" w:rsidRDefault="009677EA" w:rsidP="00CE4F91">
      <w:pPr>
        <w:numPr>
          <w:ilvl w:val="1"/>
          <w:numId w:val="15"/>
        </w:num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окончанием срока, на который была выдана Гарантия,</w:t>
      </w:r>
    </w:p>
    <w:p w:rsidR="00C014C2" w:rsidRPr="00FE4B0B" w:rsidRDefault="00C014C2" w:rsidP="00CE4F91">
      <w:pPr>
        <w:numPr>
          <w:ilvl w:val="1"/>
          <w:numId w:val="15"/>
        </w:num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вследствие отказа Бенефициара от своих прав по Гарантии путем письменного заявления об освобождении Гаранта от его обязательств</w:t>
      </w:r>
      <w:proofErr w:type="gramEnd"/>
      <w:r w:rsidRPr="00FE4B0B">
        <w:rPr>
          <w:rFonts w:ascii="Times New Roman" w:eastAsia="Times New Roman" w:hAnsi="Times New Roman" w:cs="Times New Roman"/>
          <w:sz w:val="24"/>
          <w:szCs w:val="24"/>
          <w:lang w:eastAsia="ar-SA"/>
        </w:rPr>
        <w:t>.</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Настоящая Банковская Гарантия составлена в одном оригинальном экземпляре, который передается Бенефициару.</w:t>
      </w:r>
    </w:p>
    <w:p w:rsidR="009677EA" w:rsidRPr="00FE4B0B" w:rsidRDefault="009677EA" w:rsidP="00CE4F91">
      <w:pPr>
        <w:numPr>
          <w:ilvl w:val="0"/>
          <w:numId w:val="15"/>
        </w:num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Все споры, возникающие в связи с действительностью, толкованием, исполнением или прекращением настоящей Гарантии, подлежат рассмотрению в Арбитражном суде города Москвы.</w:t>
      </w:r>
    </w:p>
    <w:p w:rsidR="009677EA" w:rsidRPr="00FE4B0B" w:rsidRDefault="009677EA"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w:t>
      </w:r>
    </w:p>
    <w:p w:rsidR="009677EA" w:rsidRPr="00FE4B0B" w:rsidRDefault="009677EA"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указывается полное наименование Гаранта, адрес Гаранта, ОГРН, ИНН, КПП, БИК, корреспондентский счет Гаранта</w:t>
      </w:r>
      <w:r w:rsidRPr="00FE4B0B">
        <w:rPr>
          <w:rFonts w:ascii="Times New Roman" w:eastAsia="Times New Roman" w:hAnsi="Times New Roman" w:cs="Times New Roman"/>
          <w:sz w:val="24"/>
          <w:szCs w:val="24"/>
          <w:lang w:eastAsia="ar-SA"/>
        </w:rPr>
        <w:t>]</w:t>
      </w:r>
    </w:p>
    <w:p w:rsidR="009677EA" w:rsidRPr="00FE4B0B" w:rsidRDefault="009677EA"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i/>
          <w:sz w:val="24"/>
          <w:szCs w:val="24"/>
          <w:lang w:eastAsia="ar-SA"/>
        </w:rPr>
        <w:t>[(должностное лицо Гаранта)  (ФИО, подпись)</w:t>
      </w:r>
      <w:r w:rsidRPr="00FE4B0B">
        <w:rPr>
          <w:rFonts w:ascii="Times New Roman" w:eastAsia="Times New Roman" w:hAnsi="Times New Roman" w:cs="Times New Roman"/>
          <w:sz w:val="24"/>
          <w:szCs w:val="24"/>
          <w:lang w:eastAsia="ar-SA"/>
        </w:rPr>
        <w:t>]</w:t>
      </w:r>
    </w:p>
    <w:p w:rsidR="00BE7435" w:rsidRPr="00FE4B0B" w:rsidRDefault="009677EA" w:rsidP="00BE7435">
      <w:pPr>
        <w:suppressAutoHyphens/>
        <w:spacing w:after="0" w:line="240" w:lineRule="auto"/>
        <w:jc w:val="both"/>
        <w:rPr>
          <w:rFonts w:ascii="Times New Roman" w:hAnsi="Times New Roman" w:cs="Times New Roman"/>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(Главный бухгалтер Гаранта)  (ФИО, подпись)</w:t>
      </w:r>
      <w:r w:rsidRPr="00FE4B0B">
        <w:rPr>
          <w:rFonts w:ascii="Times New Roman" w:eastAsia="Times New Roman" w:hAnsi="Times New Roman" w:cs="Times New Roman"/>
          <w:sz w:val="24"/>
          <w:szCs w:val="24"/>
          <w:lang w:eastAsia="ar-SA"/>
        </w:rPr>
        <w:t>]</w:t>
      </w:r>
      <w:r w:rsidR="00BE7435" w:rsidRPr="00FE4B0B">
        <w:rPr>
          <w:rFonts w:ascii="Times New Roman" w:hAnsi="Times New Roman" w:cs="Times New Roman"/>
        </w:rPr>
        <w:br w:type="page"/>
      </w:r>
    </w:p>
    <w:p w:rsidR="00C254B2" w:rsidRPr="00FE4B0B" w:rsidRDefault="00346E4E" w:rsidP="00BE743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БАНКОВСКАЯ ГАРАНТИЯ</w:t>
      </w:r>
    </w:p>
    <w:p w:rsidR="00346E4E" w:rsidRPr="00FE4B0B" w:rsidRDefault="00C254B2" w:rsidP="00BE743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ПЕРВОГО </w:t>
      </w:r>
      <w:r w:rsidR="00346E4E" w:rsidRPr="00FE4B0B">
        <w:rPr>
          <w:rFonts w:ascii="Times New Roman" w:eastAsia="Times New Roman" w:hAnsi="Times New Roman" w:cs="Times New Roman"/>
          <w:sz w:val="24"/>
          <w:szCs w:val="24"/>
          <w:lang w:eastAsia="ar-SA"/>
        </w:rPr>
        <w:t>РЕМОНТ</w:t>
      </w:r>
      <w:r w:rsidRPr="00FE4B0B">
        <w:rPr>
          <w:rFonts w:ascii="Times New Roman" w:eastAsia="Times New Roman" w:hAnsi="Times New Roman" w:cs="Times New Roman"/>
          <w:sz w:val="24"/>
          <w:szCs w:val="24"/>
          <w:lang w:eastAsia="ar-SA"/>
        </w:rPr>
        <w:t>А / ВТОРОГО РЕМОНТА / КАПИТАЛЬНОГО РЕМОНТА</w:t>
      </w:r>
    </w:p>
    <w:p w:rsidR="00BE7435" w:rsidRPr="00FE4B0B" w:rsidRDefault="00BE7435" w:rsidP="00BE743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место выдачи банковской гарантии</w:t>
      </w:r>
      <w:r w:rsidRPr="00FE4B0B">
        <w:rPr>
          <w:rFonts w:ascii="Times New Roman" w:eastAsia="Times New Roman" w:hAnsi="Times New Roman" w:cs="Times New Roman"/>
          <w:sz w:val="24"/>
          <w:szCs w:val="24"/>
          <w:lang w:eastAsia="ar-SA"/>
        </w:rPr>
        <w:t>]</w:t>
      </w: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дату выдачи банковской гарантии</w:t>
      </w:r>
      <w:r w:rsidRPr="00FE4B0B">
        <w:rPr>
          <w:rFonts w:ascii="Times New Roman" w:eastAsia="Times New Roman" w:hAnsi="Times New Roman" w:cs="Times New Roman"/>
          <w:sz w:val="24"/>
          <w:szCs w:val="24"/>
          <w:lang w:eastAsia="ar-SA"/>
        </w:rPr>
        <w:t xml:space="preserve">]  </w:t>
      </w:r>
    </w:p>
    <w:p w:rsidR="00346E4E" w:rsidRPr="00FE4B0B" w:rsidRDefault="00346E4E" w:rsidP="00BE7435">
      <w:pPr>
        <w:numPr>
          <w:ilvl w:val="0"/>
          <w:numId w:val="5"/>
        </w:numPr>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Банк [</w:t>
      </w:r>
      <w:r w:rsidRPr="00FE4B0B">
        <w:rPr>
          <w:rFonts w:ascii="Times New Roman" w:eastAsia="Times New Roman" w:hAnsi="Times New Roman" w:cs="Times New Roman"/>
          <w:i/>
          <w:sz w:val="24"/>
          <w:szCs w:val="24"/>
          <w:lang w:eastAsia="ar-SA"/>
        </w:rPr>
        <w:t>полное наименование Банка</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выдающего банковскую гарантию, иные реквизиты Гаранта</w:t>
      </w:r>
      <w:r w:rsidRPr="00FE4B0B">
        <w:rPr>
          <w:rFonts w:ascii="Times New Roman" w:eastAsia="Times New Roman" w:hAnsi="Times New Roman" w:cs="Times New Roman"/>
          <w:sz w:val="24"/>
          <w:szCs w:val="24"/>
          <w:lang w:eastAsia="ar-SA"/>
        </w:rPr>
        <w:t>], именуемый в дальнейшем «</w:t>
      </w:r>
      <w:r w:rsidRPr="00FE4B0B">
        <w:rPr>
          <w:rFonts w:ascii="Times New Roman" w:eastAsia="Times New Roman" w:hAnsi="Times New Roman" w:cs="Times New Roman"/>
          <w:i/>
          <w:sz w:val="24"/>
          <w:szCs w:val="24"/>
          <w:lang w:eastAsia="ar-SA"/>
        </w:rPr>
        <w:t>Гарант</w:t>
      </w:r>
      <w:r w:rsidRPr="00FE4B0B">
        <w:rPr>
          <w:rFonts w:ascii="Times New Roman" w:eastAsia="Times New Roman" w:hAnsi="Times New Roman" w:cs="Times New Roman"/>
          <w:sz w:val="24"/>
          <w:szCs w:val="24"/>
          <w:lang w:eastAsia="ar-SA"/>
        </w:rPr>
        <w:t>», в лице [</w:t>
      </w:r>
      <w:r w:rsidRPr="00FE4B0B">
        <w:rPr>
          <w:rFonts w:ascii="Times New Roman" w:eastAsia="Times New Roman" w:hAnsi="Times New Roman" w:cs="Times New Roman"/>
          <w:i/>
          <w:sz w:val="24"/>
          <w:szCs w:val="24"/>
          <w:lang w:eastAsia="ar-SA"/>
        </w:rPr>
        <w:t>указать полное наименование должности, полные фамилию, имя и отчество лица, действующего от имени Гаранта</w:t>
      </w:r>
      <w:r w:rsidRPr="00FE4B0B">
        <w:rPr>
          <w:rFonts w:ascii="Times New Roman" w:eastAsia="Times New Roman" w:hAnsi="Times New Roman" w:cs="Times New Roman"/>
          <w:sz w:val="24"/>
          <w:szCs w:val="24"/>
          <w:lang w:eastAsia="ar-SA"/>
        </w:rPr>
        <w:t>], действующего на основании [</w:t>
      </w:r>
      <w:r w:rsidRPr="00FE4B0B">
        <w:rPr>
          <w:rFonts w:ascii="Times New Roman" w:eastAsia="Times New Roman" w:hAnsi="Times New Roman" w:cs="Times New Roman"/>
          <w:i/>
          <w:sz w:val="24"/>
          <w:szCs w:val="24"/>
          <w:lang w:eastAsia="ar-SA"/>
        </w:rPr>
        <w:t>указать основание полномочий такого лица</w:t>
      </w:r>
      <w:r w:rsidRPr="00FE4B0B">
        <w:rPr>
          <w:rFonts w:ascii="Times New Roman" w:eastAsia="Times New Roman" w:hAnsi="Times New Roman" w:cs="Times New Roman"/>
          <w:sz w:val="24"/>
          <w:szCs w:val="24"/>
          <w:lang w:eastAsia="ar-SA"/>
        </w:rPr>
        <w:t>], настоящим гарантирует надлежащее исполнение [</w:t>
      </w:r>
      <w:r w:rsidRPr="00FE4B0B">
        <w:rPr>
          <w:rFonts w:ascii="Times New Roman" w:eastAsia="Times New Roman" w:hAnsi="Times New Roman" w:cs="Times New Roman"/>
          <w:i/>
          <w:sz w:val="24"/>
          <w:szCs w:val="24"/>
          <w:lang w:eastAsia="ar-SA"/>
        </w:rPr>
        <w:t>полное наименование Принципала иные реквизиты Принципала</w:t>
      </w:r>
      <w:r w:rsidRPr="00FE4B0B">
        <w:rPr>
          <w:rFonts w:ascii="Times New Roman" w:eastAsia="Times New Roman" w:hAnsi="Times New Roman" w:cs="Times New Roman"/>
          <w:sz w:val="24"/>
          <w:szCs w:val="24"/>
          <w:lang w:eastAsia="ar-SA"/>
        </w:rPr>
        <w:t>], именуемым далее «</w:t>
      </w:r>
      <w:r w:rsidRPr="00FE4B0B">
        <w:rPr>
          <w:rFonts w:ascii="Times New Roman" w:eastAsia="Times New Roman" w:hAnsi="Times New Roman" w:cs="Times New Roman"/>
          <w:i/>
          <w:sz w:val="24"/>
          <w:szCs w:val="24"/>
          <w:lang w:eastAsia="ar-SA"/>
        </w:rPr>
        <w:t>Принципал</w:t>
      </w:r>
      <w:r w:rsidRPr="00FE4B0B">
        <w:rPr>
          <w:rFonts w:ascii="Times New Roman" w:eastAsia="Times New Roman" w:hAnsi="Times New Roman" w:cs="Times New Roman"/>
          <w:sz w:val="24"/>
          <w:szCs w:val="24"/>
          <w:lang w:eastAsia="ar-SA"/>
        </w:rPr>
        <w:t>», обязательств Принципала перед Государственной компанией «Российские автомобильные дороги» [</w:t>
      </w:r>
      <w:r w:rsidRPr="00FE4B0B">
        <w:rPr>
          <w:rFonts w:ascii="Times New Roman" w:eastAsia="Times New Roman" w:hAnsi="Times New Roman" w:cs="Times New Roman"/>
          <w:i/>
          <w:sz w:val="24"/>
          <w:szCs w:val="24"/>
          <w:lang w:eastAsia="ar-SA"/>
        </w:rPr>
        <w:t>указываются</w:t>
      </w:r>
      <w:proofErr w:type="gramEnd"/>
      <w:r w:rsidRPr="00FE4B0B">
        <w:rPr>
          <w:rFonts w:ascii="Times New Roman" w:eastAsia="Times New Roman" w:hAnsi="Times New Roman" w:cs="Times New Roman"/>
          <w:i/>
          <w:sz w:val="24"/>
          <w:szCs w:val="24"/>
          <w:lang w:eastAsia="ar-SA"/>
        </w:rPr>
        <w:t xml:space="preserve"> </w:t>
      </w:r>
      <w:proofErr w:type="gramStart"/>
      <w:r w:rsidRPr="00FE4B0B">
        <w:rPr>
          <w:rFonts w:ascii="Times New Roman" w:eastAsia="Times New Roman" w:hAnsi="Times New Roman" w:cs="Times New Roman"/>
          <w:i/>
          <w:sz w:val="24"/>
          <w:szCs w:val="24"/>
          <w:lang w:eastAsia="ar-SA"/>
        </w:rPr>
        <w:t>реквизиты Государственной компании</w:t>
      </w:r>
      <w:r w:rsidRPr="00FE4B0B">
        <w:rPr>
          <w:rFonts w:ascii="Times New Roman" w:eastAsia="Times New Roman" w:hAnsi="Times New Roman" w:cs="Times New Roman"/>
          <w:sz w:val="24"/>
          <w:szCs w:val="24"/>
          <w:lang w:eastAsia="ar-SA"/>
        </w:rPr>
        <w:t>], именуемой в дальнейшем «</w:t>
      </w:r>
      <w:r w:rsidRPr="00FE4B0B">
        <w:rPr>
          <w:rFonts w:ascii="Times New Roman" w:eastAsia="Times New Roman" w:hAnsi="Times New Roman" w:cs="Times New Roman"/>
          <w:i/>
          <w:sz w:val="24"/>
          <w:szCs w:val="24"/>
          <w:lang w:eastAsia="ar-SA"/>
        </w:rPr>
        <w:t>Бенефициар»</w:t>
      </w:r>
      <w:r w:rsidRPr="00FE4B0B">
        <w:rPr>
          <w:rFonts w:ascii="Times New Roman" w:eastAsia="Times New Roman" w:hAnsi="Times New Roman" w:cs="Times New Roman"/>
          <w:sz w:val="24"/>
          <w:szCs w:val="24"/>
          <w:lang w:eastAsia="ar-SA"/>
        </w:rPr>
        <w:t>, указанных в пункте 2 настоящей банковской гарантии (далее также «</w:t>
      </w:r>
      <w:r w:rsidRPr="00FE4B0B">
        <w:rPr>
          <w:rFonts w:ascii="Times New Roman" w:eastAsia="Times New Roman" w:hAnsi="Times New Roman" w:cs="Times New Roman"/>
          <w:i/>
          <w:sz w:val="24"/>
          <w:szCs w:val="24"/>
          <w:lang w:eastAsia="ar-SA"/>
        </w:rPr>
        <w:t>Гарантия</w:t>
      </w:r>
      <w:r w:rsidRPr="00FE4B0B">
        <w:rPr>
          <w:rFonts w:ascii="Times New Roman" w:eastAsia="Times New Roman" w:hAnsi="Times New Roman" w:cs="Times New Roman"/>
          <w:sz w:val="24"/>
          <w:szCs w:val="24"/>
          <w:lang w:eastAsia="ar-SA"/>
        </w:rPr>
        <w:t>»).</w:t>
      </w:r>
      <w:proofErr w:type="gramEnd"/>
    </w:p>
    <w:p w:rsidR="00346E4E" w:rsidRPr="00FE4B0B" w:rsidRDefault="00346E4E" w:rsidP="00BE7435">
      <w:pPr>
        <w:numPr>
          <w:ilvl w:val="0"/>
          <w:numId w:val="5"/>
        </w:numPr>
        <w:suppressAutoHyphens/>
        <w:spacing w:after="0" w:line="240" w:lineRule="auto"/>
        <w:ind w:left="0" w:firstLine="709"/>
        <w:jc w:val="both"/>
        <w:rPr>
          <w:rFonts w:ascii="Times New Roman" w:eastAsia="Times New Roman" w:hAnsi="Times New Roman" w:cs="Times New Roman"/>
          <w:i/>
          <w:sz w:val="24"/>
          <w:szCs w:val="24"/>
          <w:lang w:eastAsia="ar-SA"/>
        </w:rPr>
      </w:pPr>
      <w:proofErr w:type="gramStart"/>
      <w:r w:rsidRPr="00FE4B0B">
        <w:rPr>
          <w:rFonts w:ascii="Times New Roman" w:eastAsia="Times New Roman" w:hAnsi="Times New Roman" w:cs="Times New Roman"/>
          <w:sz w:val="24"/>
          <w:szCs w:val="24"/>
          <w:lang w:eastAsia="ar-SA"/>
        </w:rPr>
        <w:t>Настоящая Гарантия обеспечивает надлежащее исполнение Принципалом нижеуказанных обязательств, уст</w:t>
      </w:r>
      <w:r w:rsidRPr="00FE4B0B">
        <w:rPr>
          <w:rFonts w:ascii="Times New Roman" w:eastAsia="Times New Roman" w:hAnsi="Times New Roman" w:cs="Times New Roman"/>
          <w:i/>
          <w:sz w:val="24"/>
          <w:szCs w:val="24"/>
          <w:lang w:eastAsia="ar-SA"/>
        </w:rPr>
        <w:t>ановленных Инвестиционным соглашением между Принципалом и Бенефициаром [</w:t>
      </w:r>
      <w:r w:rsidR="008F7311" w:rsidRPr="00FE4B0B">
        <w:rPr>
          <w:rFonts w:ascii="Times New Roman" w:eastAsia="Times New Roman" w:hAnsi="Times New Roman" w:cs="Times New Roman"/>
          <w:i/>
          <w:sz w:val="24"/>
          <w:szCs w:val="24"/>
          <w:lang w:eastAsia="ar-SA"/>
        </w:rPr>
        <w:t>указываются реквизиты Инвестиционного соглашения между Принципалом и Бенефициаром, включая информацию о порядке заключения такого инвестиционного соглашения, со ссылкой на протокол  конкурсной комиссии (далее также «Инвестиционное соглашение»</w:t>
      </w:r>
      <w:r w:rsidRPr="00FE4B0B">
        <w:rPr>
          <w:rFonts w:ascii="Times New Roman" w:eastAsia="Times New Roman" w:hAnsi="Times New Roman" w:cs="Times New Roman"/>
          <w:i/>
          <w:sz w:val="24"/>
          <w:szCs w:val="24"/>
          <w:lang w:eastAsia="ar-SA"/>
        </w:rPr>
        <w:t>):</w:t>
      </w:r>
      <w:proofErr w:type="gramEnd"/>
    </w:p>
    <w:p w:rsidR="00346E4E" w:rsidRPr="00FE4B0B" w:rsidRDefault="00346E4E" w:rsidP="00BE7435">
      <w:pPr>
        <w:numPr>
          <w:ilvl w:val="1"/>
          <w:numId w:val="5"/>
        </w:numPr>
        <w:tabs>
          <w:tab w:val="left" w:pos="1560"/>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 </w:t>
      </w:r>
      <w:r w:rsidR="000C297F" w:rsidRPr="00FE4B0B">
        <w:rPr>
          <w:rFonts w:ascii="Times New Roman" w:eastAsia="Times New Roman" w:hAnsi="Times New Roman" w:cs="Times New Roman"/>
          <w:sz w:val="24"/>
          <w:szCs w:val="24"/>
          <w:lang w:eastAsia="ar-SA"/>
        </w:rPr>
        <w:t xml:space="preserve">По соблюдению сроков </w:t>
      </w:r>
      <w:r w:rsidR="00B05DB1" w:rsidRPr="00FE4B0B">
        <w:rPr>
          <w:rFonts w:ascii="Times New Roman" w:eastAsia="Times New Roman" w:hAnsi="Times New Roman" w:cs="Times New Roman"/>
          <w:sz w:val="24"/>
          <w:szCs w:val="24"/>
          <w:lang w:eastAsia="ar-SA"/>
        </w:rPr>
        <w:t xml:space="preserve">и качества проведению Первого </w:t>
      </w:r>
      <w:r w:rsidR="000C297F" w:rsidRPr="00FE4B0B">
        <w:rPr>
          <w:rFonts w:ascii="Times New Roman" w:eastAsia="Times New Roman" w:hAnsi="Times New Roman" w:cs="Times New Roman"/>
          <w:sz w:val="24"/>
          <w:szCs w:val="24"/>
          <w:lang w:eastAsia="ar-SA"/>
        </w:rPr>
        <w:t>Ремонта</w:t>
      </w:r>
      <w:r w:rsidR="00B05DB1" w:rsidRPr="00FE4B0B">
        <w:rPr>
          <w:rFonts w:ascii="Times New Roman" w:eastAsia="Times New Roman" w:hAnsi="Times New Roman" w:cs="Times New Roman"/>
          <w:sz w:val="24"/>
          <w:szCs w:val="24"/>
          <w:lang w:eastAsia="ar-SA"/>
        </w:rPr>
        <w:t xml:space="preserve"> / Второго Ремонта /</w:t>
      </w:r>
      <w:r w:rsidR="00B51731" w:rsidRPr="00FE4B0B">
        <w:rPr>
          <w:rFonts w:ascii="Times New Roman" w:eastAsia="Times New Roman" w:hAnsi="Times New Roman" w:cs="Times New Roman"/>
          <w:sz w:val="24"/>
          <w:szCs w:val="24"/>
          <w:lang w:eastAsia="ar-SA"/>
        </w:rPr>
        <w:t xml:space="preserve"> </w:t>
      </w:r>
      <w:r w:rsidR="00F70B46" w:rsidRPr="00FE4B0B">
        <w:rPr>
          <w:rFonts w:ascii="Times New Roman" w:eastAsia="Times New Roman" w:hAnsi="Times New Roman" w:cs="Times New Roman"/>
          <w:sz w:val="24"/>
          <w:szCs w:val="24"/>
          <w:lang w:eastAsia="ar-SA"/>
        </w:rPr>
        <w:t>К</w:t>
      </w:r>
      <w:r w:rsidR="00B51731" w:rsidRPr="00FE4B0B">
        <w:rPr>
          <w:rFonts w:ascii="Times New Roman" w:eastAsia="Times New Roman" w:hAnsi="Times New Roman" w:cs="Times New Roman"/>
          <w:sz w:val="24"/>
          <w:szCs w:val="24"/>
          <w:lang w:eastAsia="ar-SA"/>
        </w:rPr>
        <w:t xml:space="preserve">апитального </w:t>
      </w:r>
      <w:r w:rsidR="00F70B46" w:rsidRPr="00FE4B0B">
        <w:rPr>
          <w:rFonts w:ascii="Times New Roman" w:eastAsia="Times New Roman" w:hAnsi="Times New Roman" w:cs="Times New Roman"/>
          <w:sz w:val="24"/>
          <w:szCs w:val="24"/>
          <w:lang w:eastAsia="ar-SA"/>
        </w:rPr>
        <w:t>Р</w:t>
      </w:r>
      <w:r w:rsidR="00B51731" w:rsidRPr="00FE4B0B">
        <w:rPr>
          <w:rFonts w:ascii="Times New Roman" w:eastAsia="Times New Roman" w:hAnsi="Times New Roman" w:cs="Times New Roman"/>
          <w:sz w:val="24"/>
          <w:szCs w:val="24"/>
          <w:lang w:eastAsia="ar-SA"/>
        </w:rPr>
        <w:t xml:space="preserve">емонта </w:t>
      </w:r>
      <w:r w:rsidR="000C297F" w:rsidRPr="00FE4B0B">
        <w:rPr>
          <w:rFonts w:ascii="Times New Roman" w:eastAsia="Times New Roman" w:hAnsi="Times New Roman" w:cs="Times New Roman"/>
          <w:sz w:val="24"/>
          <w:szCs w:val="24"/>
          <w:lang w:eastAsia="ar-SA"/>
        </w:rPr>
        <w:t>в объеме и на условиях, как они определены в Инвестиционном соглашении;</w:t>
      </w:r>
    </w:p>
    <w:p w:rsidR="009A6DCF" w:rsidRPr="00FE4B0B" w:rsidRDefault="009A6DCF" w:rsidP="00BE7435">
      <w:pPr>
        <w:numPr>
          <w:ilvl w:val="1"/>
          <w:numId w:val="5"/>
        </w:numPr>
        <w:tabs>
          <w:tab w:val="left" w:pos="156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По соблюдению сроков ввода в Эксплуатацию Автомобильной Дороги по завершении Капитального Ремонта в соответствии с условиями</w:t>
      </w:r>
      <w:proofErr w:type="gramEnd"/>
      <w:r w:rsidRPr="00FE4B0B">
        <w:rPr>
          <w:rFonts w:ascii="Times New Roman" w:eastAsia="Times New Roman" w:hAnsi="Times New Roman" w:cs="Times New Roman"/>
          <w:sz w:val="24"/>
          <w:szCs w:val="24"/>
          <w:lang w:eastAsia="ar-SA"/>
        </w:rPr>
        <w:t xml:space="preserve"> инвестиционного соглашения</w:t>
      </w:r>
      <w:r w:rsidR="00B05DB1" w:rsidRPr="00FE4B0B">
        <w:rPr>
          <w:rFonts w:ascii="Times New Roman" w:eastAsia="Times New Roman" w:hAnsi="Times New Roman" w:cs="Times New Roman"/>
          <w:sz w:val="24"/>
          <w:szCs w:val="24"/>
          <w:lang w:eastAsia="ar-SA"/>
        </w:rPr>
        <w:t xml:space="preserve"> (применительно к Банковской Гарантии Капитального Ремонта)</w:t>
      </w:r>
      <w:r w:rsidRPr="00FE4B0B">
        <w:rPr>
          <w:rFonts w:ascii="Times New Roman" w:eastAsia="Times New Roman" w:hAnsi="Times New Roman" w:cs="Times New Roman"/>
          <w:sz w:val="24"/>
          <w:szCs w:val="24"/>
          <w:lang w:eastAsia="ar-SA"/>
        </w:rPr>
        <w:t>;</w:t>
      </w:r>
    </w:p>
    <w:p w:rsidR="00346E4E" w:rsidRPr="00FE4B0B" w:rsidRDefault="00346E4E" w:rsidP="00BE7435">
      <w:pPr>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2.</w:t>
      </w:r>
      <w:r w:rsidR="009A6DCF" w:rsidRPr="00FE4B0B">
        <w:rPr>
          <w:rFonts w:ascii="Times New Roman" w:eastAsia="Times New Roman" w:hAnsi="Times New Roman" w:cs="Times New Roman"/>
          <w:sz w:val="24"/>
          <w:szCs w:val="24"/>
          <w:lang w:eastAsia="ar-SA"/>
        </w:rPr>
        <w:t>3</w:t>
      </w:r>
      <w:r w:rsidRPr="00FE4B0B">
        <w:rPr>
          <w:rFonts w:ascii="Times New Roman" w:eastAsia="Times New Roman" w:hAnsi="Times New Roman" w:cs="Times New Roman"/>
          <w:sz w:val="24"/>
          <w:szCs w:val="24"/>
          <w:lang w:eastAsia="ar-SA"/>
        </w:rPr>
        <w:t xml:space="preserve"> оплату всех сумм, причитающихся Бенефициару по Инвестиционному соглашению, включая  сумму возврата Аванса</w:t>
      </w:r>
      <w:r w:rsidR="000C297F" w:rsidRPr="00FE4B0B">
        <w:rPr>
          <w:rFonts w:ascii="Times New Roman" w:eastAsia="Times New Roman" w:hAnsi="Times New Roman" w:cs="Times New Roman"/>
          <w:sz w:val="24"/>
          <w:szCs w:val="24"/>
          <w:lang w:eastAsia="ar-SA"/>
        </w:rPr>
        <w:t xml:space="preserve"> на Ремонт</w:t>
      </w:r>
      <w:r w:rsidRPr="00FE4B0B">
        <w:rPr>
          <w:rFonts w:ascii="Times New Roman" w:eastAsia="Times New Roman" w:hAnsi="Times New Roman" w:cs="Times New Roman"/>
          <w:sz w:val="24"/>
          <w:szCs w:val="24"/>
          <w:lang w:eastAsia="ar-SA"/>
        </w:rPr>
        <w:t xml:space="preserve">, компенсации убытков, суммы неустоек (штрафов, пеней), подлежащие выплате Принципалом в случае неисполнения или ненадлежащего исполнения </w:t>
      </w:r>
      <w:r w:rsidR="00372A9C" w:rsidRPr="00FE4B0B">
        <w:rPr>
          <w:rFonts w:ascii="Times New Roman" w:eastAsia="Times New Roman" w:hAnsi="Times New Roman" w:cs="Times New Roman"/>
          <w:sz w:val="24"/>
          <w:szCs w:val="24"/>
          <w:lang w:eastAsia="ar-SA"/>
        </w:rPr>
        <w:t>Инвестиционного соглашения</w:t>
      </w:r>
      <w:r w:rsidR="00B51731" w:rsidRPr="00FE4B0B">
        <w:rPr>
          <w:rFonts w:ascii="Times New Roman" w:eastAsia="Times New Roman" w:hAnsi="Times New Roman" w:cs="Times New Roman"/>
          <w:sz w:val="24"/>
          <w:szCs w:val="24"/>
          <w:lang w:eastAsia="ar-SA"/>
        </w:rPr>
        <w:t xml:space="preserve"> </w:t>
      </w:r>
      <w:r w:rsidR="000C297F" w:rsidRPr="00FE4B0B">
        <w:rPr>
          <w:rFonts w:ascii="Times New Roman" w:eastAsia="Times New Roman" w:hAnsi="Times New Roman" w:cs="Times New Roman"/>
          <w:sz w:val="24"/>
          <w:szCs w:val="24"/>
          <w:lang w:eastAsia="ar-SA"/>
        </w:rPr>
        <w:t xml:space="preserve">в части </w:t>
      </w:r>
      <w:r w:rsidR="00B05DB1" w:rsidRPr="00FE4B0B">
        <w:rPr>
          <w:rFonts w:ascii="Times New Roman" w:eastAsia="Times New Roman" w:hAnsi="Times New Roman" w:cs="Times New Roman"/>
          <w:sz w:val="24"/>
          <w:szCs w:val="24"/>
          <w:lang w:eastAsia="ar-SA"/>
        </w:rPr>
        <w:t xml:space="preserve">Первого </w:t>
      </w:r>
      <w:r w:rsidR="000C297F" w:rsidRPr="00FE4B0B">
        <w:rPr>
          <w:rFonts w:ascii="Times New Roman" w:eastAsia="Times New Roman" w:hAnsi="Times New Roman" w:cs="Times New Roman"/>
          <w:sz w:val="24"/>
          <w:szCs w:val="24"/>
          <w:lang w:eastAsia="ar-SA"/>
        </w:rPr>
        <w:t>Ремонта</w:t>
      </w:r>
      <w:r w:rsidR="00B05DB1" w:rsidRPr="00FE4B0B">
        <w:rPr>
          <w:rFonts w:ascii="Times New Roman" w:eastAsia="Times New Roman" w:hAnsi="Times New Roman" w:cs="Times New Roman"/>
          <w:sz w:val="24"/>
          <w:szCs w:val="24"/>
          <w:lang w:eastAsia="ar-SA"/>
        </w:rPr>
        <w:t xml:space="preserve"> / Второго Ремонта / Капитального Ремонта</w:t>
      </w:r>
      <w:r w:rsidRPr="00FE4B0B">
        <w:rPr>
          <w:rFonts w:ascii="Times New Roman" w:eastAsia="Times New Roman" w:hAnsi="Times New Roman" w:cs="Times New Roman"/>
          <w:sz w:val="24"/>
          <w:szCs w:val="24"/>
          <w:lang w:eastAsia="ar-SA"/>
        </w:rPr>
        <w:t>.</w:t>
      </w:r>
      <w:r w:rsidRPr="00FE4B0B" w:rsidDel="006D1722">
        <w:rPr>
          <w:rFonts w:ascii="Times New Roman" w:eastAsia="Times New Roman" w:hAnsi="Times New Roman" w:cs="Times New Roman"/>
          <w:sz w:val="24"/>
          <w:szCs w:val="24"/>
          <w:lang w:eastAsia="ar-SA"/>
        </w:rPr>
        <w:t xml:space="preserve"> </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Сумма обязательств Принципала, гарантируемая Гарантом (сумма, на которую выдана настоящая Гарантия) составляет [</w:t>
      </w:r>
      <w:r w:rsidRPr="00FE4B0B">
        <w:rPr>
          <w:rFonts w:ascii="Times New Roman" w:eastAsia="Times New Roman" w:hAnsi="Times New Roman" w:cs="Times New Roman"/>
          <w:i/>
          <w:sz w:val="24"/>
          <w:szCs w:val="24"/>
          <w:lang w:eastAsia="ar-SA"/>
        </w:rPr>
        <w:t>указать сумму, на которую выдается Гарантия [(сумма цифрами)</w:t>
      </w:r>
      <w:proofErr w:type="gramStart"/>
      <w:r w:rsidRPr="00FE4B0B">
        <w:rPr>
          <w:rFonts w:ascii="Times New Roman" w:eastAsia="Times New Roman" w:hAnsi="Times New Roman" w:cs="Times New Roman"/>
          <w:i/>
          <w:sz w:val="24"/>
          <w:szCs w:val="24"/>
          <w:lang w:eastAsia="ar-SA"/>
        </w:rPr>
        <w:t>][</w:t>
      </w:r>
      <w:proofErr w:type="gramEnd"/>
      <w:r w:rsidRPr="00FE4B0B">
        <w:rPr>
          <w:rFonts w:ascii="Times New Roman" w:eastAsia="Times New Roman" w:hAnsi="Times New Roman" w:cs="Times New Roman"/>
          <w:i/>
          <w:sz w:val="24"/>
          <w:szCs w:val="24"/>
          <w:lang w:eastAsia="ar-SA"/>
        </w:rPr>
        <w:t>(сумма прописью)] рублей</w:t>
      </w:r>
      <w:r w:rsidRPr="00FE4B0B">
        <w:rPr>
          <w:rFonts w:ascii="Times New Roman" w:eastAsia="Times New Roman" w:hAnsi="Times New Roman" w:cs="Times New Roman"/>
          <w:sz w:val="24"/>
          <w:szCs w:val="24"/>
          <w:lang w:eastAsia="ar-SA"/>
        </w:rPr>
        <w:t>] (далее также «</w:t>
      </w:r>
      <w:r w:rsidRPr="00FE4B0B">
        <w:rPr>
          <w:rFonts w:ascii="Times New Roman" w:eastAsia="Times New Roman" w:hAnsi="Times New Roman" w:cs="Times New Roman"/>
          <w:i/>
          <w:sz w:val="24"/>
          <w:szCs w:val="24"/>
          <w:lang w:eastAsia="ar-SA"/>
        </w:rPr>
        <w:t>Сумма Гарантии</w:t>
      </w:r>
      <w:r w:rsidRPr="00FE4B0B">
        <w:rPr>
          <w:rFonts w:ascii="Times New Roman" w:eastAsia="Times New Roman" w:hAnsi="Times New Roman" w:cs="Times New Roman"/>
          <w:sz w:val="24"/>
          <w:szCs w:val="24"/>
          <w:lang w:eastAsia="ar-SA"/>
        </w:rPr>
        <w:t>»).</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Настоящая Гарантия вступает в силу со дня выдачи. Гарантия действует </w:t>
      </w:r>
      <w:proofErr w:type="gramStart"/>
      <w:r w:rsidRPr="00FE4B0B">
        <w:rPr>
          <w:rFonts w:ascii="Times New Roman" w:eastAsia="Times New Roman" w:hAnsi="Times New Roman" w:cs="Times New Roman"/>
          <w:sz w:val="24"/>
          <w:szCs w:val="24"/>
          <w:lang w:eastAsia="ar-SA"/>
        </w:rPr>
        <w:t>до</w:t>
      </w:r>
      <w:proofErr w:type="gramEnd"/>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указать точную дату</w:t>
      </w:r>
      <w:r w:rsidRPr="00FE4B0B">
        <w:rPr>
          <w:rFonts w:ascii="Times New Roman" w:eastAsia="Times New Roman" w:hAnsi="Times New Roman" w:cs="Times New Roman"/>
          <w:sz w:val="24"/>
          <w:szCs w:val="24"/>
          <w:lang w:eastAsia="ar-SA"/>
        </w:rPr>
        <w:t>] включительно</w:t>
      </w:r>
      <w:r w:rsidR="00812C05" w:rsidRPr="00FE4B0B">
        <w:rPr>
          <w:rStyle w:val="ad"/>
          <w:rFonts w:ascii="Times New Roman" w:eastAsia="Times New Roman" w:hAnsi="Times New Roman" w:cs="Times New Roman"/>
          <w:sz w:val="24"/>
          <w:szCs w:val="24"/>
          <w:lang w:eastAsia="ar-SA"/>
        </w:rPr>
        <w:endnoteReference w:id="3"/>
      </w:r>
      <w:r w:rsidRPr="00FE4B0B">
        <w:rPr>
          <w:rFonts w:ascii="Times New Roman" w:eastAsia="Times New Roman" w:hAnsi="Times New Roman" w:cs="Times New Roman"/>
          <w:sz w:val="24"/>
          <w:szCs w:val="24"/>
          <w:lang w:eastAsia="ar-SA"/>
        </w:rPr>
        <w:t>.</w:t>
      </w:r>
    </w:p>
    <w:p w:rsidR="00346E4E" w:rsidRPr="00FE4B0B" w:rsidRDefault="00346E4E" w:rsidP="00BE7435">
      <w:pPr>
        <w:numPr>
          <w:ilvl w:val="0"/>
          <w:numId w:val="5"/>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настоящим </w:t>
      </w:r>
      <w:proofErr w:type="spellStart"/>
      <w:r w:rsidRPr="00FE4B0B">
        <w:rPr>
          <w:rFonts w:ascii="Times New Roman" w:eastAsia="Times New Roman" w:hAnsi="Times New Roman" w:cs="Times New Roman"/>
          <w:sz w:val="24"/>
          <w:szCs w:val="24"/>
          <w:lang w:eastAsia="ar-SA"/>
        </w:rPr>
        <w:t>безотзывно</w:t>
      </w:r>
      <w:proofErr w:type="spellEnd"/>
      <w:r w:rsidRPr="00FE4B0B">
        <w:rPr>
          <w:rFonts w:ascii="Times New Roman" w:eastAsia="Times New Roman" w:hAnsi="Times New Roman" w:cs="Times New Roman"/>
          <w:sz w:val="24"/>
          <w:szCs w:val="24"/>
          <w:lang w:eastAsia="ar-SA"/>
        </w:rPr>
        <w:t xml:space="preserve"> обязуется выплатить Бенефициару сумму, указанную в письменном требовании Бенефициара об уплате денежной суммы по настоящей Гарантии (далее также «</w:t>
      </w:r>
      <w:r w:rsidRPr="00FE4B0B">
        <w:rPr>
          <w:rFonts w:ascii="Times New Roman" w:eastAsia="Times New Roman" w:hAnsi="Times New Roman" w:cs="Times New Roman"/>
          <w:i/>
          <w:sz w:val="24"/>
          <w:szCs w:val="24"/>
          <w:lang w:eastAsia="ar-SA"/>
        </w:rPr>
        <w:t>Требование</w:t>
      </w:r>
      <w:r w:rsidRPr="00FE4B0B">
        <w:rPr>
          <w:rFonts w:ascii="Times New Roman" w:eastAsia="Times New Roman" w:hAnsi="Times New Roman" w:cs="Times New Roman"/>
          <w:sz w:val="24"/>
          <w:szCs w:val="24"/>
          <w:lang w:eastAsia="ar-SA"/>
        </w:rPr>
        <w:t xml:space="preserve">») и не превышающую Суммы Гарантии, 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Бенефициара с приложением следующих документов:</w:t>
      </w:r>
    </w:p>
    <w:p w:rsidR="00346E4E" w:rsidRPr="00FE4B0B" w:rsidRDefault="00346E4E" w:rsidP="00BE7435">
      <w:pPr>
        <w:numPr>
          <w:ilvl w:val="1"/>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 xml:space="preserve">расчет денежной суммы требования Бенефициара с указанием на положение </w:t>
      </w:r>
      <w:r w:rsidR="00372A9C" w:rsidRPr="00FE4B0B">
        <w:rPr>
          <w:rFonts w:ascii="Times New Roman" w:eastAsia="Times New Roman" w:hAnsi="Times New Roman" w:cs="Times New Roman"/>
          <w:sz w:val="24"/>
          <w:szCs w:val="24"/>
          <w:lang w:eastAsia="ar-SA"/>
        </w:rPr>
        <w:t>Инвестиционного соглашения</w:t>
      </w:r>
      <w:r w:rsidRPr="00FE4B0B">
        <w:rPr>
          <w:rFonts w:ascii="Times New Roman" w:eastAsia="Times New Roman" w:hAnsi="Times New Roman" w:cs="Times New Roman"/>
          <w:sz w:val="24"/>
          <w:szCs w:val="24"/>
          <w:lang w:eastAsia="ar-SA"/>
        </w:rPr>
        <w:t>, которое Бенефициар считает нарушенным Принципалом (или в соответствии с которой производится расчет) с описанием фактических обстоятельств, которые, по мнению Бенефициара, свидетельствуют о неисполнении обязательств Принципалом;</w:t>
      </w:r>
      <w:proofErr w:type="gramEnd"/>
    </w:p>
    <w:p w:rsidR="008B1860" w:rsidRPr="00FE4B0B" w:rsidRDefault="00346E4E" w:rsidP="00BE7435">
      <w:pPr>
        <w:numPr>
          <w:ilvl w:val="1"/>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документ, подтверждающий полномочия лица, подписавшего Требование от имени Бенефициара</w:t>
      </w:r>
      <w:r w:rsidR="008B1860" w:rsidRPr="00FE4B0B">
        <w:rPr>
          <w:rFonts w:ascii="Times New Roman" w:eastAsia="Times New Roman" w:hAnsi="Times New Roman" w:cs="Times New Roman"/>
          <w:sz w:val="24"/>
          <w:szCs w:val="24"/>
          <w:lang w:eastAsia="ar-SA"/>
        </w:rPr>
        <w:t>, при этом</w:t>
      </w:r>
    </w:p>
    <w:p w:rsidR="008B1860" w:rsidRPr="00FE4B0B" w:rsidRDefault="008B1860"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если требование по Гарантии подписывается иным уполномоченным лицом, к требованию по Гарантии прикладывается оригинал либо заверенная Бенефициаром копия доверенности на такое уполномоченное лицо.</w:t>
      </w:r>
    </w:p>
    <w:p w:rsidR="00346E4E" w:rsidRPr="00FE4B0B" w:rsidRDefault="00346E4E" w:rsidP="00BE7435">
      <w:pPr>
        <w:numPr>
          <w:ilvl w:val="1"/>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Информация о платежных реквизитах Бенефициара, в соответствии с которыми Гарант должен осуществить платеж по Гарантии в пользу Бенефициара.</w:t>
      </w:r>
    </w:p>
    <w:p w:rsidR="00346E4E" w:rsidRPr="00FE4B0B" w:rsidRDefault="00346E4E" w:rsidP="00BE7435">
      <w:pPr>
        <w:numPr>
          <w:ilvl w:val="0"/>
          <w:numId w:val="5"/>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 xml:space="preserve">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и приложенных к ней документов, Гарант должен удовлетворить требования Бенефициара и выплатить денежную сумму, указанную в Требовании Бенефициара, либо направить Бенефициару мотивированный отказ.</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 отказывает в удовлетворении требований Бенефициара, если:</w:t>
      </w:r>
    </w:p>
    <w:p w:rsidR="00346E4E" w:rsidRPr="00FE4B0B" w:rsidRDefault="00346E4E"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7.1.</w:t>
      </w:r>
      <w:r w:rsidRPr="00FE4B0B">
        <w:rPr>
          <w:rFonts w:ascii="Times New Roman" w:eastAsia="Times New Roman" w:hAnsi="Times New Roman" w:cs="Times New Roman"/>
          <w:sz w:val="24"/>
          <w:szCs w:val="24"/>
          <w:lang w:eastAsia="ar-SA"/>
        </w:rPr>
        <w:tab/>
        <w:t>требование либо приложенные к нему документы не соответствуют условиям Гарантии,</w:t>
      </w:r>
    </w:p>
    <w:p w:rsidR="00346E4E" w:rsidRPr="00FE4B0B" w:rsidRDefault="00346E4E"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7.2.</w:t>
      </w:r>
      <w:r w:rsidRPr="00FE4B0B">
        <w:rPr>
          <w:rFonts w:ascii="Times New Roman" w:eastAsia="Times New Roman" w:hAnsi="Times New Roman" w:cs="Times New Roman"/>
          <w:sz w:val="24"/>
          <w:szCs w:val="24"/>
          <w:lang w:eastAsia="ar-SA"/>
        </w:rPr>
        <w:tab/>
        <w:t>документы представлены по окончании определенного в Гарантии срока.</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не может быть отозвана Гарантом.</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Бенефициар не вправе передать третьим лицам свое право требования к Гаранту, основанное на Гарантии.</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Предусмотренное настоящей Гарантией обязательство Гаранта перед Бенефициаром ограничивается уплатой всей Суммы Гарантии. Ответственность Гаранта перед Бенефициаром за неисполнение или ненадлежащее исполнение обязательств по настоящей Гарантии не ограничивается суммой, указанной в Гарантии. </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Частичные выплаты, производимые Гарантом Бенефициару, (в зависимости от обстоятель</w:t>
      </w:r>
      <w:proofErr w:type="gramStart"/>
      <w:r w:rsidRPr="00FE4B0B">
        <w:rPr>
          <w:rFonts w:ascii="Times New Roman" w:eastAsia="Times New Roman" w:hAnsi="Times New Roman" w:cs="Times New Roman"/>
          <w:sz w:val="24"/>
          <w:szCs w:val="24"/>
          <w:lang w:eastAsia="ar-SA"/>
        </w:rPr>
        <w:t>ств пр</w:t>
      </w:r>
      <w:proofErr w:type="gramEnd"/>
      <w:r w:rsidRPr="00FE4B0B">
        <w:rPr>
          <w:rFonts w:ascii="Times New Roman" w:eastAsia="Times New Roman" w:hAnsi="Times New Roman" w:cs="Times New Roman"/>
          <w:sz w:val="24"/>
          <w:szCs w:val="24"/>
          <w:lang w:eastAsia="ar-SA"/>
        </w:rPr>
        <w:t>едъявления Требования) уменьшают Сумму Гарантии на размер произведенной частичной выплаты, но не прекращают Гарантию в оставшейся части.</w:t>
      </w:r>
    </w:p>
    <w:p w:rsidR="00346E4E" w:rsidRPr="00FE4B0B" w:rsidRDefault="00346E4E" w:rsidP="00BE7435">
      <w:pPr>
        <w:numPr>
          <w:ilvl w:val="0"/>
          <w:numId w:val="5"/>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согласен с тем, что изменения и дополнения, внесенные в </w:t>
      </w:r>
      <w:r w:rsidR="00372A9C" w:rsidRPr="00FE4B0B">
        <w:rPr>
          <w:rFonts w:ascii="Times New Roman" w:eastAsia="Times New Roman" w:hAnsi="Times New Roman" w:cs="Times New Roman"/>
          <w:sz w:val="24"/>
          <w:szCs w:val="24"/>
          <w:lang w:eastAsia="ar-SA"/>
        </w:rPr>
        <w:t>Инвестиционное соглашение</w:t>
      </w:r>
      <w:r w:rsidRPr="00FE4B0B">
        <w:rPr>
          <w:rFonts w:ascii="Times New Roman" w:eastAsia="Times New Roman" w:hAnsi="Times New Roman" w:cs="Times New Roman"/>
          <w:sz w:val="24"/>
          <w:szCs w:val="24"/>
          <w:lang w:eastAsia="ar-SA"/>
        </w:rPr>
        <w:t xml:space="preserve">, обязательства по которому обеспечивает Гарант, не освобождают его от обязательств по банковской гарантии. </w:t>
      </w:r>
    </w:p>
    <w:p w:rsidR="00BE7435" w:rsidRPr="00FE4B0B" w:rsidRDefault="00D8517E" w:rsidP="00BE7435">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13. </w:t>
      </w:r>
      <w:r w:rsidR="00346E4E" w:rsidRPr="00FE4B0B">
        <w:rPr>
          <w:rFonts w:ascii="Times New Roman" w:eastAsia="Times New Roman" w:hAnsi="Times New Roman" w:cs="Times New Roman"/>
          <w:sz w:val="24"/>
          <w:szCs w:val="24"/>
          <w:lang w:eastAsia="ar-SA"/>
        </w:rPr>
        <w:t>Обязательства Гаранта перед Бенефициаром прекращаются</w:t>
      </w:r>
      <w:r w:rsidRPr="00FE4B0B">
        <w:rPr>
          <w:rFonts w:ascii="Times New Roman" w:eastAsia="Times New Roman" w:hAnsi="Times New Roman" w:cs="Times New Roman"/>
          <w:sz w:val="24"/>
          <w:szCs w:val="24"/>
          <w:lang w:eastAsia="ar-SA"/>
        </w:rPr>
        <w:t>:</w:t>
      </w:r>
    </w:p>
    <w:p w:rsidR="00346E4E" w:rsidRPr="00FE4B0B" w:rsidRDefault="00D8517E" w:rsidP="00BE7435">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13.1. </w:t>
      </w:r>
      <w:r w:rsidR="00346E4E" w:rsidRPr="00FE4B0B">
        <w:rPr>
          <w:rFonts w:ascii="Times New Roman" w:eastAsia="Times New Roman" w:hAnsi="Times New Roman" w:cs="Times New Roman"/>
          <w:sz w:val="24"/>
          <w:szCs w:val="24"/>
          <w:lang w:eastAsia="ar-SA"/>
        </w:rPr>
        <w:t>уплатой Бенефициару всей Суммы Гарантии,</w:t>
      </w:r>
    </w:p>
    <w:p w:rsidR="00346E4E" w:rsidRPr="00FE4B0B" w:rsidRDefault="00D8517E" w:rsidP="00BE7435">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13.2. </w:t>
      </w:r>
      <w:r w:rsidR="00346E4E" w:rsidRPr="00FE4B0B">
        <w:rPr>
          <w:rFonts w:ascii="Times New Roman" w:eastAsia="Times New Roman" w:hAnsi="Times New Roman" w:cs="Times New Roman"/>
          <w:sz w:val="24"/>
          <w:szCs w:val="24"/>
          <w:lang w:eastAsia="ar-SA"/>
        </w:rPr>
        <w:t>окончанием срока, на который была выдана Гарантия,</w:t>
      </w:r>
    </w:p>
    <w:p w:rsidR="00D8517E" w:rsidRPr="00FE4B0B" w:rsidRDefault="00D8517E" w:rsidP="00BE7435">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13.3. вследствие отказа Бенефициара от своих прав по Гарантии путем письменного заявления об освобождении Гаранта от его обязательств. </w:t>
      </w:r>
    </w:p>
    <w:p w:rsidR="00346E4E" w:rsidRPr="00FE4B0B" w:rsidRDefault="00D8517E"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14. </w:t>
      </w:r>
      <w:r w:rsidR="00346E4E" w:rsidRPr="00FE4B0B">
        <w:rPr>
          <w:rFonts w:ascii="Times New Roman" w:eastAsia="Times New Roman" w:hAnsi="Times New Roman" w:cs="Times New Roman"/>
          <w:sz w:val="24"/>
          <w:szCs w:val="24"/>
          <w:lang w:eastAsia="ar-SA"/>
        </w:rPr>
        <w:t>Настоящая Банковская Гарантия составлена в одном оригинальном экземпляре, который передается Бенефициару.</w:t>
      </w:r>
    </w:p>
    <w:p w:rsidR="00346E4E" w:rsidRPr="00FE4B0B" w:rsidRDefault="00D8517E"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15. </w:t>
      </w:r>
      <w:r w:rsidR="00346E4E" w:rsidRPr="00FE4B0B">
        <w:rPr>
          <w:rFonts w:ascii="Times New Roman" w:eastAsia="Times New Roman" w:hAnsi="Times New Roman" w:cs="Times New Roman"/>
          <w:sz w:val="24"/>
          <w:szCs w:val="24"/>
          <w:lang w:eastAsia="ar-SA"/>
        </w:rPr>
        <w:t>Все споры, возникающие в связи с действительностью, толкованием, исполнением или прекращением настоящей Гарантии, подлежат рассмотрению в Арбитражном суде города Москвы.</w:t>
      </w:r>
    </w:p>
    <w:p w:rsidR="00BE7435" w:rsidRPr="00FE4B0B" w:rsidRDefault="00BE7435" w:rsidP="00BE7435">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w:t>
      </w: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указывается полное наименование Гаранта, адрес Гаранта, ОГРН, ИНН, КПП, БИК, корреспондентский счет Гаранта</w:t>
      </w:r>
      <w:r w:rsidRPr="00FE4B0B">
        <w:rPr>
          <w:rFonts w:ascii="Times New Roman" w:eastAsia="Times New Roman" w:hAnsi="Times New Roman" w:cs="Times New Roman"/>
          <w:sz w:val="24"/>
          <w:szCs w:val="24"/>
          <w:lang w:eastAsia="ar-SA"/>
        </w:rPr>
        <w:t>]</w:t>
      </w: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i/>
          <w:sz w:val="24"/>
          <w:szCs w:val="24"/>
          <w:lang w:eastAsia="ar-SA"/>
        </w:rPr>
        <w:t>[(должностное лицо Гаранта)  (ФИО, подпись)</w:t>
      </w:r>
      <w:r w:rsidRPr="00FE4B0B">
        <w:rPr>
          <w:rFonts w:ascii="Times New Roman" w:eastAsia="Times New Roman" w:hAnsi="Times New Roman" w:cs="Times New Roman"/>
          <w:sz w:val="24"/>
          <w:szCs w:val="24"/>
          <w:lang w:eastAsia="ar-SA"/>
        </w:rPr>
        <w:t>]</w:t>
      </w:r>
    </w:p>
    <w:p w:rsidR="00346E4E" w:rsidRPr="00FE4B0B" w:rsidRDefault="00346E4E" w:rsidP="00BE7435">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(Главный бухгалтер Гаранта)  (ФИО, подпись)</w:t>
      </w:r>
      <w:r w:rsidRPr="00FE4B0B">
        <w:rPr>
          <w:rFonts w:ascii="Times New Roman" w:eastAsia="Times New Roman" w:hAnsi="Times New Roman" w:cs="Times New Roman"/>
          <w:sz w:val="24"/>
          <w:szCs w:val="24"/>
          <w:lang w:eastAsia="ar-SA"/>
        </w:rPr>
        <w:t>]</w:t>
      </w:r>
    </w:p>
    <w:p w:rsidR="00474544" w:rsidRPr="00FE4B0B" w:rsidRDefault="00474544" w:rsidP="00BE7435">
      <w:pPr>
        <w:spacing w:after="0" w:line="240" w:lineRule="auto"/>
        <w:rPr>
          <w:rFonts w:ascii="Times New Roman" w:hAnsi="Times New Roman" w:cs="Times New Roman"/>
        </w:rPr>
      </w:pPr>
    </w:p>
    <w:p w:rsidR="00B05DB1" w:rsidRPr="00FE4B0B" w:rsidRDefault="00B05DB1">
      <w:pPr>
        <w:rPr>
          <w:rFonts w:ascii="Times New Roman" w:hAnsi="Times New Roman" w:cs="Times New Roman"/>
        </w:rPr>
      </w:pPr>
      <w:r w:rsidRPr="00FE4B0B">
        <w:rPr>
          <w:rFonts w:ascii="Times New Roman" w:hAnsi="Times New Roman" w:cs="Times New Roman"/>
        </w:rPr>
        <w:br w:type="page"/>
      </w:r>
    </w:p>
    <w:p w:rsidR="00B05DB1" w:rsidRPr="00FE4B0B" w:rsidRDefault="00B05DB1" w:rsidP="00B05DB1">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lastRenderedPageBreak/>
        <w:t>БАНКОВСКАЯ ГАРАНТИЯ</w:t>
      </w:r>
    </w:p>
    <w:p w:rsidR="00B05DB1" w:rsidRPr="00FE4B0B" w:rsidRDefault="00B05DB1" w:rsidP="00B05DB1">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НА РЕЗУЛЬТАТЫ КАПИТАЛЬНОГО РЕМОНТА</w:t>
      </w:r>
    </w:p>
    <w:p w:rsidR="00B05DB1" w:rsidRPr="00FE4B0B" w:rsidRDefault="00B05DB1" w:rsidP="00B05DB1">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место выдачи банковской гарантии</w:t>
      </w:r>
      <w:r w:rsidRPr="00FE4B0B">
        <w:rPr>
          <w:rFonts w:ascii="Times New Roman" w:eastAsia="Times New Roman" w:hAnsi="Times New Roman" w:cs="Times New Roman"/>
          <w:sz w:val="24"/>
          <w:szCs w:val="24"/>
          <w:lang w:eastAsia="ar-SA"/>
        </w:rPr>
        <w:t>]</w:t>
      </w: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указать дату выдачи банковской гарантии</w:t>
      </w:r>
      <w:r w:rsidRPr="00FE4B0B">
        <w:rPr>
          <w:rFonts w:ascii="Times New Roman" w:eastAsia="Times New Roman" w:hAnsi="Times New Roman" w:cs="Times New Roman"/>
          <w:sz w:val="24"/>
          <w:szCs w:val="24"/>
          <w:lang w:eastAsia="ar-SA"/>
        </w:rPr>
        <w:t xml:space="preserve">]  </w:t>
      </w:r>
    </w:p>
    <w:p w:rsidR="00B05DB1" w:rsidRPr="00FE4B0B" w:rsidRDefault="00B05DB1" w:rsidP="00B05DB1">
      <w:pPr>
        <w:numPr>
          <w:ilvl w:val="0"/>
          <w:numId w:val="6"/>
        </w:numPr>
        <w:suppressAutoHyphens/>
        <w:spacing w:after="0" w:line="240" w:lineRule="auto"/>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Банк [</w:t>
      </w:r>
      <w:r w:rsidRPr="00FE4B0B">
        <w:rPr>
          <w:rFonts w:ascii="Times New Roman" w:eastAsia="Times New Roman" w:hAnsi="Times New Roman" w:cs="Times New Roman"/>
          <w:i/>
          <w:sz w:val="24"/>
          <w:szCs w:val="24"/>
          <w:lang w:eastAsia="ar-SA"/>
        </w:rPr>
        <w:t>полное наименование Банка</w:t>
      </w:r>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выдающего банковскую гарантию, иные реквизиты Гаранта</w:t>
      </w:r>
      <w:r w:rsidRPr="00FE4B0B">
        <w:rPr>
          <w:rFonts w:ascii="Times New Roman" w:eastAsia="Times New Roman" w:hAnsi="Times New Roman" w:cs="Times New Roman"/>
          <w:sz w:val="24"/>
          <w:szCs w:val="24"/>
          <w:lang w:eastAsia="ar-SA"/>
        </w:rPr>
        <w:t>], именуемый в дальнейшем «</w:t>
      </w:r>
      <w:r w:rsidRPr="00FE4B0B">
        <w:rPr>
          <w:rFonts w:ascii="Times New Roman" w:eastAsia="Times New Roman" w:hAnsi="Times New Roman" w:cs="Times New Roman"/>
          <w:i/>
          <w:sz w:val="24"/>
          <w:szCs w:val="24"/>
          <w:lang w:eastAsia="ar-SA"/>
        </w:rPr>
        <w:t>Гарант</w:t>
      </w:r>
      <w:r w:rsidRPr="00FE4B0B">
        <w:rPr>
          <w:rFonts w:ascii="Times New Roman" w:eastAsia="Times New Roman" w:hAnsi="Times New Roman" w:cs="Times New Roman"/>
          <w:sz w:val="24"/>
          <w:szCs w:val="24"/>
          <w:lang w:eastAsia="ar-SA"/>
        </w:rPr>
        <w:t>», в лице [</w:t>
      </w:r>
      <w:r w:rsidRPr="00FE4B0B">
        <w:rPr>
          <w:rFonts w:ascii="Times New Roman" w:eastAsia="Times New Roman" w:hAnsi="Times New Roman" w:cs="Times New Roman"/>
          <w:i/>
          <w:sz w:val="24"/>
          <w:szCs w:val="24"/>
          <w:lang w:eastAsia="ar-SA"/>
        </w:rPr>
        <w:t>указать полное наименование должности, полные фамилию, имя и отчество лица, действующего от имени Гаранта</w:t>
      </w:r>
      <w:r w:rsidRPr="00FE4B0B">
        <w:rPr>
          <w:rFonts w:ascii="Times New Roman" w:eastAsia="Times New Roman" w:hAnsi="Times New Roman" w:cs="Times New Roman"/>
          <w:sz w:val="24"/>
          <w:szCs w:val="24"/>
          <w:lang w:eastAsia="ar-SA"/>
        </w:rPr>
        <w:t>], действующего на основании [</w:t>
      </w:r>
      <w:r w:rsidRPr="00FE4B0B">
        <w:rPr>
          <w:rFonts w:ascii="Times New Roman" w:eastAsia="Times New Roman" w:hAnsi="Times New Roman" w:cs="Times New Roman"/>
          <w:i/>
          <w:sz w:val="24"/>
          <w:szCs w:val="24"/>
          <w:lang w:eastAsia="ar-SA"/>
        </w:rPr>
        <w:t>указать основание полномочий такого лица</w:t>
      </w:r>
      <w:r w:rsidRPr="00FE4B0B">
        <w:rPr>
          <w:rFonts w:ascii="Times New Roman" w:eastAsia="Times New Roman" w:hAnsi="Times New Roman" w:cs="Times New Roman"/>
          <w:sz w:val="24"/>
          <w:szCs w:val="24"/>
          <w:lang w:eastAsia="ar-SA"/>
        </w:rPr>
        <w:t>], настоящим гарантирует надлежащее исполнение [</w:t>
      </w:r>
      <w:r w:rsidRPr="00FE4B0B">
        <w:rPr>
          <w:rFonts w:ascii="Times New Roman" w:eastAsia="Times New Roman" w:hAnsi="Times New Roman" w:cs="Times New Roman"/>
          <w:i/>
          <w:sz w:val="24"/>
          <w:szCs w:val="24"/>
          <w:lang w:eastAsia="ar-SA"/>
        </w:rPr>
        <w:t>полное наименование Принципала иные реквизиты Принципала</w:t>
      </w:r>
      <w:r w:rsidRPr="00FE4B0B">
        <w:rPr>
          <w:rFonts w:ascii="Times New Roman" w:eastAsia="Times New Roman" w:hAnsi="Times New Roman" w:cs="Times New Roman"/>
          <w:sz w:val="24"/>
          <w:szCs w:val="24"/>
          <w:lang w:eastAsia="ar-SA"/>
        </w:rPr>
        <w:t>], именуемым далее «</w:t>
      </w:r>
      <w:r w:rsidRPr="00FE4B0B">
        <w:rPr>
          <w:rFonts w:ascii="Times New Roman" w:eastAsia="Times New Roman" w:hAnsi="Times New Roman" w:cs="Times New Roman"/>
          <w:i/>
          <w:sz w:val="24"/>
          <w:szCs w:val="24"/>
          <w:lang w:eastAsia="ar-SA"/>
        </w:rPr>
        <w:t>Принципал</w:t>
      </w:r>
      <w:r w:rsidRPr="00FE4B0B">
        <w:rPr>
          <w:rFonts w:ascii="Times New Roman" w:eastAsia="Times New Roman" w:hAnsi="Times New Roman" w:cs="Times New Roman"/>
          <w:sz w:val="24"/>
          <w:szCs w:val="24"/>
          <w:lang w:eastAsia="ar-SA"/>
        </w:rPr>
        <w:t>», обязательств Принципала перед Государственной компанией «Российские автомобильные дороги» [</w:t>
      </w:r>
      <w:r w:rsidRPr="00FE4B0B">
        <w:rPr>
          <w:rFonts w:ascii="Times New Roman" w:eastAsia="Times New Roman" w:hAnsi="Times New Roman" w:cs="Times New Roman"/>
          <w:i/>
          <w:sz w:val="24"/>
          <w:szCs w:val="24"/>
          <w:lang w:eastAsia="ar-SA"/>
        </w:rPr>
        <w:t>указываются</w:t>
      </w:r>
      <w:proofErr w:type="gramEnd"/>
      <w:r w:rsidRPr="00FE4B0B">
        <w:rPr>
          <w:rFonts w:ascii="Times New Roman" w:eastAsia="Times New Roman" w:hAnsi="Times New Roman" w:cs="Times New Roman"/>
          <w:i/>
          <w:sz w:val="24"/>
          <w:szCs w:val="24"/>
          <w:lang w:eastAsia="ar-SA"/>
        </w:rPr>
        <w:t xml:space="preserve"> </w:t>
      </w:r>
      <w:proofErr w:type="gramStart"/>
      <w:r w:rsidRPr="00FE4B0B">
        <w:rPr>
          <w:rFonts w:ascii="Times New Roman" w:eastAsia="Times New Roman" w:hAnsi="Times New Roman" w:cs="Times New Roman"/>
          <w:i/>
          <w:sz w:val="24"/>
          <w:szCs w:val="24"/>
          <w:lang w:eastAsia="ar-SA"/>
        </w:rPr>
        <w:t>реквизиты Государственной компании</w:t>
      </w:r>
      <w:r w:rsidRPr="00FE4B0B">
        <w:rPr>
          <w:rFonts w:ascii="Times New Roman" w:eastAsia="Times New Roman" w:hAnsi="Times New Roman" w:cs="Times New Roman"/>
          <w:sz w:val="24"/>
          <w:szCs w:val="24"/>
          <w:lang w:eastAsia="ar-SA"/>
        </w:rPr>
        <w:t>], именуемой в дальнейшем «</w:t>
      </w:r>
      <w:r w:rsidRPr="00FE4B0B">
        <w:rPr>
          <w:rFonts w:ascii="Times New Roman" w:eastAsia="Times New Roman" w:hAnsi="Times New Roman" w:cs="Times New Roman"/>
          <w:i/>
          <w:sz w:val="24"/>
          <w:szCs w:val="24"/>
          <w:lang w:eastAsia="ar-SA"/>
        </w:rPr>
        <w:t>Бенефициар»</w:t>
      </w:r>
      <w:r w:rsidRPr="00FE4B0B">
        <w:rPr>
          <w:rFonts w:ascii="Times New Roman" w:eastAsia="Times New Roman" w:hAnsi="Times New Roman" w:cs="Times New Roman"/>
          <w:sz w:val="24"/>
          <w:szCs w:val="24"/>
          <w:lang w:eastAsia="ar-SA"/>
        </w:rPr>
        <w:t>, указанных в пункте 2 настоящей банковской гарантии (далее также «</w:t>
      </w:r>
      <w:r w:rsidRPr="00FE4B0B">
        <w:rPr>
          <w:rFonts w:ascii="Times New Roman" w:eastAsia="Times New Roman" w:hAnsi="Times New Roman" w:cs="Times New Roman"/>
          <w:i/>
          <w:sz w:val="24"/>
          <w:szCs w:val="24"/>
          <w:lang w:eastAsia="ar-SA"/>
        </w:rPr>
        <w:t>Гарантия</w:t>
      </w:r>
      <w:r w:rsidRPr="00FE4B0B">
        <w:rPr>
          <w:rFonts w:ascii="Times New Roman" w:eastAsia="Times New Roman" w:hAnsi="Times New Roman" w:cs="Times New Roman"/>
          <w:sz w:val="24"/>
          <w:szCs w:val="24"/>
          <w:lang w:eastAsia="ar-SA"/>
        </w:rPr>
        <w:t>»).</w:t>
      </w:r>
      <w:proofErr w:type="gramEnd"/>
    </w:p>
    <w:p w:rsidR="00B05DB1" w:rsidRPr="00FE4B0B" w:rsidRDefault="00B05DB1" w:rsidP="00B05DB1">
      <w:pPr>
        <w:numPr>
          <w:ilvl w:val="0"/>
          <w:numId w:val="6"/>
        </w:numPr>
        <w:suppressAutoHyphens/>
        <w:spacing w:after="0" w:line="240" w:lineRule="auto"/>
        <w:ind w:left="0" w:firstLine="709"/>
        <w:jc w:val="both"/>
        <w:rPr>
          <w:rFonts w:ascii="Times New Roman" w:eastAsia="Times New Roman" w:hAnsi="Times New Roman" w:cs="Times New Roman"/>
          <w:i/>
          <w:sz w:val="24"/>
          <w:szCs w:val="24"/>
          <w:lang w:eastAsia="ar-SA"/>
        </w:rPr>
      </w:pPr>
      <w:proofErr w:type="gramStart"/>
      <w:r w:rsidRPr="00FE4B0B">
        <w:rPr>
          <w:rFonts w:ascii="Times New Roman" w:eastAsia="Times New Roman" w:hAnsi="Times New Roman" w:cs="Times New Roman"/>
          <w:sz w:val="24"/>
          <w:szCs w:val="24"/>
          <w:lang w:eastAsia="ar-SA"/>
        </w:rPr>
        <w:t>Настоящая Гарантия обеспечивает надлежащее исполнение Принципалом нижеуказанных обязательств, уст</w:t>
      </w:r>
      <w:r w:rsidRPr="00FE4B0B">
        <w:rPr>
          <w:rFonts w:ascii="Times New Roman" w:eastAsia="Times New Roman" w:hAnsi="Times New Roman" w:cs="Times New Roman"/>
          <w:i/>
          <w:sz w:val="24"/>
          <w:szCs w:val="24"/>
          <w:lang w:eastAsia="ar-SA"/>
        </w:rPr>
        <w:t>ановленных Инвестиционным соглашением между Принципалом и Бенефициаром [</w:t>
      </w:r>
      <w:r w:rsidR="008F7311" w:rsidRPr="00FE4B0B">
        <w:rPr>
          <w:rFonts w:ascii="Times New Roman" w:eastAsia="Times New Roman" w:hAnsi="Times New Roman" w:cs="Times New Roman"/>
          <w:i/>
          <w:sz w:val="24"/>
          <w:szCs w:val="24"/>
          <w:lang w:eastAsia="ar-SA"/>
        </w:rPr>
        <w:t>указываются реквизиты Инвестиционного соглашения между Принципалом и Бенефициаром, включая информацию о порядке заключения такого инвестиционного соглашения, со ссылкой на протокол  конкурсной комиссии (далее также «Инвестиционное соглашение</w:t>
      </w:r>
      <w:bookmarkStart w:id="3" w:name="_GoBack"/>
      <w:bookmarkEnd w:id="3"/>
      <w:r w:rsidR="008F7311" w:rsidRPr="00FE4B0B">
        <w:rPr>
          <w:rFonts w:ascii="Times New Roman" w:eastAsia="Times New Roman" w:hAnsi="Times New Roman" w:cs="Times New Roman"/>
          <w:i/>
          <w:sz w:val="24"/>
          <w:szCs w:val="24"/>
          <w:lang w:eastAsia="ar-SA"/>
        </w:rPr>
        <w:t>»</w:t>
      </w:r>
      <w:r w:rsidRPr="00FE4B0B">
        <w:rPr>
          <w:rFonts w:ascii="Times New Roman" w:eastAsia="Times New Roman" w:hAnsi="Times New Roman" w:cs="Times New Roman"/>
          <w:i/>
          <w:sz w:val="24"/>
          <w:szCs w:val="24"/>
          <w:lang w:eastAsia="ar-SA"/>
        </w:rPr>
        <w:t>):</w:t>
      </w:r>
      <w:proofErr w:type="gramEnd"/>
    </w:p>
    <w:p w:rsidR="00B05DB1" w:rsidRPr="00FE4B0B" w:rsidRDefault="00B05DB1" w:rsidP="00B05DB1">
      <w:pPr>
        <w:numPr>
          <w:ilvl w:val="1"/>
          <w:numId w:val="6"/>
        </w:numPr>
        <w:tabs>
          <w:tab w:val="left" w:pos="1560"/>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По Гарантийным Обязательствам Принципала касательно осуществленного им Капитального Ремонта в объеме и на условиях, как они определены в Инвестиционном соглашении;</w:t>
      </w:r>
    </w:p>
    <w:p w:rsidR="00B05DB1" w:rsidRPr="00FE4B0B" w:rsidRDefault="00B05DB1" w:rsidP="00B05DB1">
      <w:pPr>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2.2. оплату всех сумм, причитающихся Бенефициару по Инвестиционному соглашению, включая сумму компенсации убытков, суммы неустоек (штрафов, пеней), подлежащие выплате Принципалом в случае неисполнения или ненадлежащего исполнения Инвестиционного соглашения в части </w:t>
      </w:r>
      <w:r w:rsidR="00B1674D" w:rsidRPr="00FE4B0B">
        <w:rPr>
          <w:rFonts w:ascii="Times New Roman" w:eastAsia="Times New Roman" w:hAnsi="Times New Roman" w:cs="Times New Roman"/>
          <w:sz w:val="24"/>
          <w:szCs w:val="24"/>
          <w:lang w:eastAsia="ar-SA"/>
        </w:rPr>
        <w:t xml:space="preserve">исполнения Обязательств по ремонту и (или) капитальному ремонту в соответствии с положениями </w:t>
      </w:r>
      <w:proofErr w:type="spellStart"/>
      <w:r w:rsidR="00B1674D" w:rsidRPr="00FE4B0B">
        <w:rPr>
          <w:rFonts w:ascii="Times New Roman" w:eastAsia="Times New Roman" w:hAnsi="Times New Roman" w:cs="Times New Roman"/>
          <w:sz w:val="24"/>
          <w:szCs w:val="24"/>
          <w:lang w:eastAsia="ar-SA"/>
        </w:rPr>
        <w:t>ст.ст</w:t>
      </w:r>
      <w:proofErr w:type="spellEnd"/>
      <w:r w:rsidR="00B1674D" w:rsidRPr="00FE4B0B">
        <w:rPr>
          <w:rFonts w:ascii="Times New Roman" w:eastAsia="Times New Roman" w:hAnsi="Times New Roman" w:cs="Times New Roman"/>
          <w:sz w:val="24"/>
          <w:szCs w:val="24"/>
          <w:lang w:eastAsia="ar-SA"/>
        </w:rPr>
        <w:t>. 4.10-4.14 Соглашения</w:t>
      </w:r>
      <w:r w:rsidRPr="00FE4B0B">
        <w:rPr>
          <w:rFonts w:ascii="Times New Roman" w:eastAsia="Times New Roman" w:hAnsi="Times New Roman" w:cs="Times New Roman"/>
          <w:sz w:val="24"/>
          <w:szCs w:val="24"/>
          <w:lang w:eastAsia="ar-SA"/>
        </w:rPr>
        <w:t>.</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Сумма обязательств Принципала, гарантируемая Гарантом (сумма, на которую выдана настоящая Гарантия) составляет [</w:t>
      </w:r>
      <w:r w:rsidRPr="00FE4B0B">
        <w:rPr>
          <w:rFonts w:ascii="Times New Roman" w:eastAsia="Times New Roman" w:hAnsi="Times New Roman" w:cs="Times New Roman"/>
          <w:i/>
          <w:sz w:val="24"/>
          <w:szCs w:val="24"/>
          <w:lang w:eastAsia="ar-SA"/>
        </w:rPr>
        <w:t>указать сумму, на которую выдается Гарантия [(сумма цифрами)</w:t>
      </w:r>
      <w:proofErr w:type="gramStart"/>
      <w:r w:rsidRPr="00FE4B0B">
        <w:rPr>
          <w:rFonts w:ascii="Times New Roman" w:eastAsia="Times New Roman" w:hAnsi="Times New Roman" w:cs="Times New Roman"/>
          <w:i/>
          <w:sz w:val="24"/>
          <w:szCs w:val="24"/>
          <w:lang w:eastAsia="ar-SA"/>
        </w:rPr>
        <w:t>][</w:t>
      </w:r>
      <w:proofErr w:type="gramEnd"/>
      <w:r w:rsidRPr="00FE4B0B">
        <w:rPr>
          <w:rFonts w:ascii="Times New Roman" w:eastAsia="Times New Roman" w:hAnsi="Times New Roman" w:cs="Times New Roman"/>
          <w:i/>
          <w:sz w:val="24"/>
          <w:szCs w:val="24"/>
          <w:lang w:eastAsia="ar-SA"/>
        </w:rPr>
        <w:t>(сумма прописью)] рублей</w:t>
      </w:r>
      <w:r w:rsidRPr="00FE4B0B">
        <w:rPr>
          <w:rFonts w:ascii="Times New Roman" w:eastAsia="Times New Roman" w:hAnsi="Times New Roman" w:cs="Times New Roman"/>
          <w:sz w:val="24"/>
          <w:szCs w:val="24"/>
          <w:lang w:eastAsia="ar-SA"/>
        </w:rPr>
        <w:t>] (далее также «</w:t>
      </w:r>
      <w:r w:rsidRPr="00FE4B0B">
        <w:rPr>
          <w:rFonts w:ascii="Times New Roman" w:eastAsia="Times New Roman" w:hAnsi="Times New Roman" w:cs="Times New Roman"/>
          <w:i/>
          <w:sz w:val="24"/>
          <w:szCs w:val="24"/>
          <w:lang w:eastAsia="ar-SA"/>
        </w:rPr>
        <w:t>Сумма Гарантии</w:t>
      </w:r>
      <w:r w:rsidRPr="00FE4B0B">
        <w:rPr>
          <w:rFonts w:ascii="Times New Roman" w:eastAsia="Times New Roman" w:hAnsi="Times New Roman" w:cs="Times New Roman"/>
          <w:sz w:val="24"/>
          <w:szCs w:val="24"/>
          <w:lang w:eastAsia="ar-SA"/>
        </w:rPr>
        <w:t>»).</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Настоящая Гарантия вступает в силу со дня выдачи. Гарантия действует </w:t>
      </w:r>
      <w:proofErr w:type="gramStart"/>
      <w:r w:rsidRPr="00FE4B0B">
        <w:rPr>
          <w:rFonts w:ascii="Times New Roman" w:eastAsia="Times New Roman" w:hAnsi="Times New Roman" w:cs="Times New Roman"/>
          <w:sz w:val="24"/>
          <w:szCs w:val="24"/>
          <w:lang w:eastAsia="ar-SA"/>
        </w:rPr>
        <w:t>до</w:t>
      </w:r>
      <w:proofErr w:type="gramEnd"/>
      <w:r w:rsidRPr="00FE4B0B">
        <w:rPr>
          <w:rFonts w:ascii="Times New Roman" w:eastAsia="Times New Roman" w:hAnsi="Times New Roman" w:cs="Times New Roman"/>
          <w:sz w:val="24"/>
          <w:szCs w:val="24"/>
          <w:lang w:eastAsia="ar-SA"/>
        </w:rPr>
        <w:t xml:space="preserve"> [</w:t>
      </w:r>
      <w:r w:rsidRPr="00FE4B0B">
        <w:rPr>
          <w:rFonts w:ascii="Times New Roman" w:eastAsia="Times New Roman" w:hAnsi="Times New Roman" w:cs="Times New Roman"/>
          <w:i/>
          <w:sz w:val="24"/>
          <w:szCs w:val="24"/>
          <w:lang w:eastAsia="ar-SA"/>
        </w:rPr>
        <w:t>указать точную дату</w:t>
      </w:r>
      <w:r w:rsidRPr="00FE4B0B">
        <w:rPr>
          <w:rFonts w:ascii="Times New Roman" w:eastAsia="Times New Roman" w:hAnsi="Times New Roman" w:cs="Times New Roman"/>
          <w:sz w:val="24"/>
          <w:szCs w:val="24"/>
          <w:lang w:eastAsia="ar-SA"/>
        </w:rPr>
        <w:t>] включительно</w:t>
      </w:r>
      <w:r w:rsidRPr="00FE4B0B">
        <w:rPr>
          <w:rStyle w:val="ad"/>
          <w:rFonts w:ascii="Times New Roman" w:eastAsia="Times New Roman" w:hAnsi="Times New Roman" w:cs="Times New Roman"/>
          <w:sz w:val="24"/>
          <w:szCs w:val="24"/>
          <w:lang w:eastAsia="ar-SA"/>
        </w:rPr>
        <w:endnoteReference w:id="4"/>
      </w:r>
      <w:r w:rsidRPr="00FE4B0B">
        <w:rPr>
          <w:rFonts w:ascii="Times New Roman" w:eastAsia="Times New Roman" w:hAnsi="Times New Roman" w:cs="Times New Roman"/>
          <w:sz w:val="24"/>
          <w:szCs w:val="24"/>
          <w:lang w:eastAsia="ar-SA"/>
        </w:rPr>
        <w:t>.</w:t>
      </w:r>
    </w:p>
    <w:p w:rsidR="00B05DB1" w:rsidRPr="00FE4B0B" w:rsidRDefault="00B05DB1" w:rsidP="00B05DB1">
      <w:pPr>
        <w:numPr>
          <w:ilvl w:val="0"/>
          <w:numId w:val="6"/>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настоящим </w:t>
      </w:r>
      <w:proofErr w:type="spellStart"/>
      <w:r w:rsidRPr="00FE4B0B">
        <w:rPr>
          <w:rFonts w:ascii="Times New Roman" w:eastAsia="Times New Roman" w:hAnsi="Times New Roman" w:cs="Times New Roman"/>
          <w:sz w:val="24"/>
          <w:szCs w:val="24"/>
          <w:lang w:eastAsia="ar-SA"/>
        </w:rPr>
        <w:t>безотзывно</w:t>
      </w:r>
      <w:proofErr w:type="spellEnd"/>
      <w:r w:rsidRPr="00FE4B0B">
        <w:rPr>
          <w:rFonts w:ascii="Times New Roman" w:eastAsia="Times New Roman" w:hAnsi="Times New Roman" w:cs="Times New Roman"/>
          <w:sz w:val="24"/>
          <w:szCs w:val="24"/>
          <w:lang w:eastAsia="ar-SA"/>
        </w:rPr>
        <w:t xml:space="preserve"> обязуется выплатить Бенефициару сумму, указанную в письменном требовании Бенефициара об уплате денежной суммы по настоящей Гарантии (далее также «</w:t>
      </w:r>
      <w:r w:rsidRPr="00FE4B0B">
        <w:rPr>
          <w:rFonts w:ascii="Times New Roman" w:eastAsia="Times New Roman" w:hAnsi="Times New Roman" w:cs="Times New Roman"/>
          <w:i/>
          <w:sz w:val="24"/>
          <w:szCs w:val="24"/>
          <w:lang w:eastAsia="ar-SA"/>
        </w:rPr>
        <w:t>Требование</w:t>
      </w:r>
      <w:r w:rsidRPr="00FE4B0B">
        <w:rPr>
          <w:rFonts w:ascii="Times New Roman" w:eastAsia="Times New Roman" w:hAnsi="Times New Roman" w:cs="Times New Roman"/>
          <w:sz w:val="24"/>
          <w:szCs w:val="24"/>
          <w:lang w:eastAsia="ar-SA"/>
        </w:rPr>
        <w:t xml:space="preserve">») и не превышающую Суммы Гарантии, 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Бенефициара с приложением следующих документов:</w:t>
      </w:r>
    </w:p>
    <w:p w:rsidR="00B05DB1" w:rsidRPr="00FE4B0B" w:rsidRDefault="00B05DB1" w:rsidP="00B05DB1">
      <w:pPr>
        <w:numPr>
          <w:ilvl w:val="1"/>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FE4B0B">
        <w:rPr>
          <w:rFonts w:ascii="Times New Roman" w:eastAsia="Times New Roman" w:hAnsi="Times New Roman" w:cs="Times New Roman"/>
          <w:sz w:val="24"/>
          <w:szCs w:val="24"/>
          <w:lang w:eastAsia="ar-SA"/>
        </w:rPr>
        <w:t>расчет денежной суммы требования Бенефициара с указанием на положение Инвестиционного соглашения, которое Бенефициар считает нарушенным Принципалом (или в соответствии с которой производится расчет) с описанием фактических обстоятельств, которые, по мнению Бенефициара, свидетельствуют о неисполнении обязательств Принципалом;</w:t>
      </w:r>
      <w:proofErr w:type="gramEnd"/>
    </w:p>
    <w:p w:rsidR="00B05DB1" w:rsidRPr="00FE4B0B" w:rsidRDefault="00B05DB1" w:rsidP="00B05DB1">
      <w:pPr>
        <w:numPr>
          <w:ilvl w:val="1"/>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документ, подтверждающий полномочия лица, подписавшего Требование от имени Бенефициара, при этом</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если требование по Гарантии подписывается иным уполномоченным лицом, к требованию по Гарантии прикладывается оригинал либо заверенная Бенефициаром копия доверенности на такое уполномоченное лицо.</w:t>
      </w:r>
    </w:p>
    <w:p w:rsidR="00B05DB1" w:rsidRPr="00FE4B0B" w:rsidRDefault="00B05DB1" w:rsidP="00B05DB1">
      <w:pPr>
        <w:numPr>
          <w:ilvl w:val="1"/>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Информация о платежных реквизитах Бенефициара, в соответствии с которыми Гарант должен осуществить платеж по Гарантии в пользу Бенефициара.</w:t>
      </w:r>
    </w:p>
    <w:p w:rsidR="00B05DB1" w:rsidRPr="00FE4B0B" w:rsidRDefault="00B05DB1" w:rsidP="00B05DB1">
      <w:pPr>
        <w:numPr>
          <w:ilvl w:val="0"/>
          <w:numId w:val="6"/>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В течение 15 (пятнадцати) календарных дней </w:t>
      </w:r>
      <w:proofErr w:type="gramStart"/>
      <w:r w:rsidRPr="00FE4B0B">
        <w:rPr>
          <w:rFonts w:ascii="Times New Roman" w:eastAsia="Times New Roman" w:hAnsi="Times New Roman" w:cs="Times New Roman"/>
          <w:sz w:val="24"/>
          <w:szCs w:val="24"/>
          <w:lang w:eastAsia="ar-SA"/>
        </w:rPr>
        <w:t>с даты получения</w:t>
      </w:r>
      <w:proofErr w:type="gramEnd"/>
      <w:r w:rsidRPr="00FE4B0B">
        <w:rPr>
          <w:rFonts w:ascii="Times New Roman" w:eastAsia="Times New Roman" w:hAnsi="Times New Roman" w:cs="Times New Roman"/>
          <w:sz w:val="24"/>
          <w:szCs w:val="24"/>
          <w:lang w:eastAsia="ar-SA"/>
        </w:rPr>
        <w:t xml:space="preserve"> Требования и приложенных к ней документов, Гарант должен удовлетворить требования Бенефициара и </w:t>
      </w:r>
      <w:r w:rsidRPr="00FE4B0B">
        <w:rPr>
          <w:rFonts w:ascii="Times New Roman" w:eastAsia="Times New Roman" w:hAnsi="Times New Roman" w:cs="Times New Roman"/>
          <w:sz w:val="24"/>
          <w:szCs w:val="24"/>
          <w:lang w:eastAsia="ar-SA"/>
        </w:rPr>
        <w:lastRenderedPageBreak/>
        <w:t>выплатить денежную сумму, указанную в Требовании Бенефициара, либо направить Бенефициару мотивированный отказ.</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 отказывает в удовлетворении требований Бенефициара, если:</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7.1.</w:t>
      </w:r>
      <w:r w:rsidRPr="00FE4B0B">
        <w:rPr>
          <w:rFonts w:ascii="Times New Roman" w:eastAsia="Times New Roman" w:hAnsi="Times New Roman" w:cs="Times New Roman"/>
          <w:sz w:val="24"/>
          <w:szCs w:val="24"/>
          <w:lang w:eastAsia="ar-SA"/>
        </w:rPr>
        <w:tab/>
        <w:t>требование либо приложенные к нему документы не соответствуют условиям Гарантии,</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7.2.</w:t>
      </w:r>
      <w:r w:rsidRPr="00FE4B0B">
        <w:rPr>
          <w:rFonts w:ascii="Times New Roman" w:eastAsia="Times New Roman" w:hAnsi="Times New Roman" w:cs="Times New Roman"/>
          <w:sz w:val="24"/>
          <w:szCs w:val="24"/>
          <w:lang w:eastAsia="ar-SA"/>
        </w:rPr>
        <w:tab/>
        <w:t>документы представлены по окончании определенного в Гарантии срока.</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Гарантия не может быть отозвана Гарантом.</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Бенефициар не вправе передать третьим лицам свое право требования к Гаранту, основанное на Гарантии.</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Предусмотренное настоящей Гарантией обязательство Гаранта перед Бенефициаром ограничивается уплатой всей Суммы Гарантии. Ответственность Гаранта перед Бенефициаром за неисполнение или ненадлежащее исполнение обязательств по настоящей Гарантии не ограничивается суммой, указанной в Гарантии. </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Частичные выплаты, производимые Гарантом Бенефициару (в зависимости от обстоятель</w:t>
      </w:r>
      <w:proofErr w:type="gramStart"/>
      <w:r w:rsidRPr="00FE4B0B">
        <w:rPr>
          <w:rFonts w:ascii="Times New Roman" w:eastAsia="Times New Roman" w:hAnsi="Times New Roman" w:cs="Times New Roman"/>
          <w:sz w:val="24"/>
          <w:szCs w:val="24"/>
          <w:lang w:eastAsia="ar-SA"/>
        </w:rPr>
        <w:t>ств пр</w:t>
      </w:r>
      <w:proofErr w:type="gramEnd"/>
      <w:r w:rsidRPr="00FE4B0B">
        <w:rPr>
          <w:rFonts w:ascii="Times New Roman" w:eastAsia="Times New Roman" w:hAnsi="Times New Roman" w:cs="Times New Roman"/>
          <w:sz w:val="24"/>
          <w:szCs w:val="24"/>
          <w:lang w:eastAsia="ar-SA"/>
        </w:rPr>
        <w:t>едъявления Требования)</w:t>
      </w:r>
      <w:r w:rsidR="00A97397"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sz w:val="24"/>
          <w:szCs w:val="24"/>
          <w:lang w:eastAsia="ar-SA"/>
        </w:rPr>
        <w:t xml:space="preserve"> уменьшают Сумму Гарантии на размер произведенной частичной выплаты, но не прекращают Гарантию в оставшейся части.</w:t>
      </w:r>
    </w:p>
    <w:p w:rsidR="00B05DB1" w:rsidRPr="00FE4B0B" w:rsidRDefault="00B05DB1" w:rsidP="00B05DB1">
      <w:pPr>
        <w:numPr>
          <w:ilvl w:val="0"/>
          <w:numId w:val="6"/>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Гарант согласен с тем, что изменения и дополнения, внесенные в Инвестиционное соглашение, обязательства по которому обеспечивает Гарант, не освобождают его от обязательств по банковской гарантии. </w:t>
      </w:r>
    </w:p>
    <w:p w:rsidR="00B05DB1" w:rsidRPr="00FE4B0B" w:rsidRDefault="00B05DB1" w:rsidP="00B05DB1">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13. Обязательства Гаранта перед Бенефициаром прекращаются:</w:t>
      </w:r>
    </w:p>
    <w:p w:rsidR="00B05DB1" w:rsidRPr="00FE4B0B" w:rsidRDefault="00B05DB1" w:rsidP="00B05DB1">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13.1. уплатой Бенефициару всей Суммы Гарантии,</w:t>
      </w:r>
    </w:p>
    <w:p w:rsidR="00B05DB1" w:rsidRPr="00FE4B0B" w:rsidRDefault="00B05DB1" w:rsidP="00B05DB1">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13.2. окончанием срока, на который была выдана Гарантия,</w:t>
      </w:r>
    </w:p>
    <w:p w:rsidR="00B05DB1" w:rsidRPr="00FE4B0B" w:rsidRDefault="00B05DB1" w:rsidP="00B05DB1">
      <w:pPr>
        <w:tabs>
          <w:tab w:val="left" w:pos="1134"/>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 xml:space="preserve">13.3. вследствие отказа Бенефициара от своих прав по Гарантии путем письменного заявления об освобождении Гаранта от его обязательств. </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14. Настоящая Банковская Гарантия составлена в одном оригинальном экземпляре, который передается Бенефициару.</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15. Все споры, возникающие в связи с действительностью, толкованием, исполнением или прекращением настоящей Гарантии, подлежат рассмотрению в Арбитражном суде города Москвы.</w:t>
      </w:r>
    </w:p>
    <w:p w:rsidR="00B05DB1" w:rsidRPr="00FE4B0B" w:rsidRDefault="00B05DB1" w:rsidP="00B05DB1">
      <w:pPr>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Гарант</w:t>
      </w: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указывается полное наименование Гаранта, адрес Гаранта, ОГРН, ИНН, КПП, БИК, корреспондентский счет Гаранта</w:t>
      </w:r>
      <w:r w:rsidRPr="00FE4B0B">
        <w:rPr>
          <w:rFonts w:ascii="Times New Roman" w:eastAsia="Times New Roman" w:hAnsi="Times New Roman" w:cs="Times New Roman"/>
          <w:sz w:val="24"/>
          <w:szCs w:val="24"/>
          <w:lang w:eastAsia="ar-SA"/>
        </w:rPr>
        <w:t>]</w:t>
      </w: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i/>
          <w:sz w:val="24"/>
          <w:szCs w:val="24"/>
          <w:lang w:eastAsia="ar-SA"/>
        </w:rPr>
        <w:t>[(должностное лицо Гаранта)  (ФИО, подпись)</w:t>
      </w:r>
      <w:r w:rsidRPr="00FE4B0B">
        <w:rPr>
          <w:rFonts w:ascii="Times New Roman" w:eastAsia="Times New Roman" w:hAnsi="Times New Roman" w:cs="Times New Roman"/>
          <w:sz w:val="24"/>
          <w:szCs w:val="24"/>
          <w:lang w:eastAsia="ar-SA"/>
        </w:rPr>
        <w:t>]</w:t>
      </w:r>
    </w:p>
    <w:p w:rsidR="00B05DB1" w:rsidRPr="00FE4B0B" w:rsidRDefault="00B05DB1" w:rsidP="00B05DB1">
      <w:pPr>
        <w:suppressAutoHyphens/>
        <w:spacing w:after="0" w:line="240" w:lineRule="auto"/>
        <w:jc w:val="both"/>
        <w:rPr>
          <w:rFonts w:ascii="Times New Roman" w:eastAsia="Times New Roman" w:hAnsi="Times New Roman" w:cs="Times New Roman"/>
          <w:sz w:val="24"/>
          <w:szCs w:val="24"/>
          <w:lang w:eastAsia="ar-SA"/>
        </w:rPr>
      </w:pPr>
      <w:r w:rsidRPr="00FE4B0B">
        <w:rPr>
          <w:rFonts w:ascii="Times New Roman" w:eastAsia="Times New Roman" w:hAnsi="Times New Roman" w:cs="Times New Roman"/>
          <w:sz w:val="24"/>
          <w:szCs w:val="24"/>
          <w:lang w:eastAsia="ar-SA"/>
        </w:rPr>
        <w:t>[</w:t>
      </w:r>
      <w:r w:rsidRPr="00FE4B0B">
        <w:rPr>
          <w:rFonts w:ascii="Times New Roman" w:eastAsia="Times New Roman" w:hAnsi="Times New Roman" w:cs="Times New Roman"/>
          <w:i/>
          <w:sz w:val="24"/>
          <w:szCs w:val="24"/>
          <w:lang w:eastAsia="ar-SA"/>
        </w:rPr>
        <w:t>(Главный бухгалтер Гаранта)  (ФИО, подпись)</w:t>
      </w:r>
      <w:r w:rsidRPr="00FE4B0B">
        <w:rPr>
          <w:rFonts w:ascii="Times New Roman" w:eastAsia="Times New Roman" w:hAnsi="Times New Roman" w:cs="Times New Roman"/>
          <w:sz w:val="24"/>
          <w:szCs w:val="24"/>
          <w:lang w:eastAsia="ar-SA"/>
        </w:rPr>
        <w:t>]</w:t>
      </w:r>
    </w:p>
    <w:p w:rsidR="00B05DB1" w:rsidRPr="00FE4B0B" w:rsidRDefault="00B05DB1" w:rsidP="00B05DB1">
      <w:pPr>
        <w:spacing w:after="0" w:line="240" w:lineRule="auto"/>
        <w:rPr>
          <w:rFonts w:ascii="Times New Roman" w:hAnsi="Times New Roman" w:cs="Times New Roman"/>
        </w:rPr>
      </w:pPr>
    </w:p>
    <w:p w:rsidR="00B05DB1" w:rsidRPr="00FE4B0B" w:rsidRDefault="00B05DB1" w:rsidP="00BE7435">
      <w:pPr>
        <w:spacing w:after="0" w:line="240" w:lineRule="auto"/>
        <w:rPr>
          <w:rFonts w:ascii="Times New Roman" w:hAnsi="Times New Roman" w:cs="Times New Roman"/>
        </w:rPr>
      </w:pPr>
    </w:p>
    <w:p w:rsidR="00B05DB1" w:rsidRPr="00FE4B0B" w:rsidRDefault="00B05DB1" w:rsidP="00BE7435">
      <w:pPr>
        <w:spacing w:after="0" w:line="240" w:lineRule="auto"/>
        <w:rPr>
          <w:rFonts w:ascii="Times New Roman" w:hAnsi="Times New Roman" w:cs="Times New Roman"/>
          <w:sz w:val="24"/>
          <w:szCs w:val="24"/>
        </w:rPr>
      </w:pPr>
    </w:p>
    <w:tbl>
      <w:tblPr>
        <w:tblW w:w="0" w:type="auto"/>
        <w:tblLook w:val="01E0" w:firstRow="1" w:lastRow="1" w:firstColumn="1" w:lastColumn="1" w:noHBand="0" w:noVBand="0"/>
      </w:tblPr>
      <w:tblGrid>
        <w:gridCol w:w="5229"/>
        <w:gridCol w:w="4802"/>
      </w:tblGrid>
      <w:tr w:rsidR="00FE4B0B" w:rsidRPr="00FE4B0B" w:rsidTr="004177D5">
        <w:tc>
          <w:tcPr>
            <w:tcW w:w="5229" w:type="dxa"/>
            <w:hideMark/>
          </w:tcPr>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b/>
                <w:sz w:val="24"/>
                <w:szCs w:val="24"/>
              </w:rPr>
              <w:t>Государственная Компания:</w:t>
            </w:r>
          </w:p>
        </w:tc>
        <w:tc>
          <w:tcPr>
            <w:tcW w:w="4802" w:type="dxa"/>
            <w:hideMark/>
          </w:tcPr>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b/>
                <w:sz w:val="24"/>
                <w:szCs w:val="24"/>
              </w:rPr>
              <w:t xml:space="preserve">Исполнитель:        </w:t>
            </w:r>
          </w:p>
        </w:tc>
      </w:tr>
      <w:tr w:rsidR="00FE4B0B" w:rsidRPr="00FE4B0B" w:rsidTr="004177D5">
        <w:tc>
          <w:tcPr>
            <w:tcW w:w="5229" w:type="dxa"/>
          </w:tcPr>
          <w:p w:rsidR="009408CD" w:rsidRPr="00FE4B0B" w:rsidRDefault="009408CD" w:rsidP="009408CD">
            <w:pPr>
              <w:spacing w:after="0" w:line="240" w:lineRule="auto"/>
              <w:rPr>
                <w:rFonts w:ascii="Times New Roman" w:hAnsi="Times New Roman" w:cs="Times New Roman"/>
                <w:sz w:val="24"/>
                <w:szCs w:val="24"/>
              </w:rPr>
            </w:pPr>
          </w:p>
          <w:p w:rsidR="009408CD" w:rsidRPr="00FE4B0B" w:rsidRDefault="009408CD" w:rsidP="009408CD">
            <w:pPr>
              <w:spacing w:after="0" w:line="240" w:lineRule="auto"/>
              <w:rPr>
                <w:rFonts w:ascii="Times New Roman" w:hAnsi="Times New Roman" w:cs="Times New Roman"/>
                <w:sz w:val="24"/>
                <w:szCs w:val="24"/>
              </w:rPr>
            </w:pPr>
          </w:p>
        </w:tc>
        <w:tc>
          <w:tcPr>
            <w:tcW w:w="4802" w:type="dxa"/>
          </w:tcPr>
          <w:p w:rsidR="009408CD" w:rsidRPr="00FE4B0B" w:rsidRDefault="009408CD" w:rsidP="009408CD">
            <w:pPr>
              <w:spacing w:after="0" w:line="240" w:lineRule="auto"/>
              <w:rPr>
                <w:rFonts w:ascii="Times New Roman" w:hAnsi="Times New Roman" w:cs="Times New Roman"/>
                <w:sz w:val="24"/>
                <w:szCs w:val="24"/>
              </w:rPr>
            </w:pPr>
          </w:p>
        </w:tc>
      </w:tr>
      <w:tr w:rsidR="004177D5" w:rsidRPr="00FE4B0B" w:rsidTr="004177D5">
        <w:tc>
          <w:tcPr>
            <w:tcW w:w="5229" w:type="dxa"/>
            <w:hideMark/>
          </w:tcPr>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sz w:val="24"/>
                <w:szCs w:val="24"/>
              </w:rPr>
              <w:t xml:space="preserve">____________________ </w:t>
            </w:r>
          </w:p>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sz w:val="24"/>
                <w:szCs w:val="24"/>
              </w:rPr>
              <w:t xml:space="preserve">М.П.                         </w:t>
            </w:r>
          </w:p>
        </w:tc>
        <w:tc>
          <w:tcPr>
            <w:tcW w:w="4802" w:type="dxa"/>
            <w:hideMark/>
          </w:tcPr>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sz w:val="24"/>
                <w:szCs w:val="24"/>
              </w:rPr>
              <w:t xml:space="preserve">____________________ </w:t>
            </w:r>
          </w:p>
          <w:p w:rsidR="009408CD" w:rsidRPr="00FE4B0B" w:rsidRDefault="009408CD" w:rsidP="009408CD">
            <w:pPr>
              <w:spacing w:after="0" w:line="240" w:lineRule="auto"/>
              <w:rPr>
                <w:rFonts w:ascii="Times New Roman" w:hAnsi="Times New Roman" w:cs="Times New Roman"/>
                <w:sz w:val="24"/>
                <w:szCs w:val="24"/>
              </w:rPr>
            </w:pPr>
            <w:r w:rsidRPr="00FE4B0B">
              <w:rPr>
                <w:rFonts w:ascii="Times New Roman" w:hAnsi="Times New Roman" w:cs="Times New Roman"/>
                <w:sz w:val="24"/>
                <w:szCs w:val="24"/>
              </w:rPr>
              <w:t xml:space="preserve">М.П.                         </w:t>
            </w:r>
          </w:p>
        </w:tc>
      </w:tr>
    </w:tbl>
    <w:p w:rsidR="00B05DB1" w:rsidRPr="00FE4B0B" w:rsidRDefault="00B05DB1" w:rsidP="00BE7435">
      <w:pPr>
        <w:spacing w:after="0" w:line="240" w:lineRule="auto"/>
        <w:rPr>
          <w:rFonts w:ascii="Times New Roman" w:hAnsi="Times New Roman" w:cs="Times New Roman"/>
        </w:rPr>
      </w:pPr>
    </w:p>
    <w:p w:rsidR="00B05DB1" w:rsidRPr="00FE4B0B" w:rsidRDefault="00B05DB1" w:rsidP="00BE7435">
      <w:pPr>
        <w:spacing w:after="0" w:line="240" w:lineRule="auto"/>
        <w:rPr>
          <w:rFonts w:ascii="Times New Roman" w:hAnsi="Times New Roman" w:cs="Times New Roman"/>
        </w:rPr>
      </w:pPr>
    </w:p>
    <w:sectPr w:rsidR="00B05DB1" w:rsidRPr="00FE4B0B" w:rsidSect="009677EA">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5D" w:rsidRDefault="00BF2B5D" w:rsidP="00812C05">
      <w:pPr>
        <w:spacing w:after="0" w:line="240" w:lineRule="auto"/>
      </w:pPr>
      <w:r>
        <w:separator/>
      </w:r>
    </w:p>
  </w:endnote>
  <w:endnote w:type="continuationSeparator" w:id="0">
    <w:p w:rsidR="00BF2B5D" w:rsidRDefault="00BF2B5D" w:rsidP="00812C05">
      <w:pPr>
        <w:spacing w:after="0" w:line="240" w:lineRule="auto"/>
      </w:pPr>
      <w:r>
        <w:continuationSeparator/>
      </w:r>
    </w:p>
  </w:endnote>
  <w:endnote w:id="1">
    <w:p w:rsidR="00312B8B" w:rsidRPr="00186CB1" w:rsidDel="002E2E7B" w:rsidRDefault="00312B8B" w:rsidP="00312B8B">
      <w:pPr>
        <w:pStyle w:val="ab"/>
        <w:jc w:val="both"/>
        <w:rPr>
          <w:del w:id="2" w:author="Автор"/>
          <w:rFonts w:ascii="Times New Roman" w:hAnsi="Times New Roman" w:cs="Times New Roman"/>
        </w:rPr>
      </w:pPr>
    </w:p>
  </w:endnote>
  <w:endnote w:id="2">
    <w:p w:rsidR="00812C05" w:rsidRPr="00186CB1" w:rsidRDefault="00812C05" w:rsidP="00BE7435">
      <w:pPr>
        <w:pStyle w:val="ab"/>
        <w:jc w:val="both"/>
        <w:rPr>
          <w:rFonts w:ascii="Times New Roman" w:hAnsi="Times New Roman" w:cs="Times New Roman"/>
        </w:rPr>
      </w:pPr>
      <w:r w:rsidRPr="00186CB1">
        <w:rPr>
          <w:rStyle w:val="ad"/>
          <w:rFonts w:ascii="Times New Roman" w:hAnsi="Times New Roman" w:cs="Times New Roman"/>
        </w:rPr>
        <w:endnoteRef/>
      </w:r>
      <w:r w:rsidRPr="00186CB1">
        <w:rPr>
          <w:rFonts w:ascii="Times New Roman" w:hAnsi="Times New Roman" w:cs="Times New Roman"/>
        </w:rPr>
        <w:t xml:space="preserve"> </w:t>
      </w:r>
      <w:r w:rsidR="009F4073" w:rsidRPr="00186CB1">
        <w:rPr>
          <w:rFonts w:ascii="Times New Roman" w:hAnsi="Times New Roman" w:cs="Times New Roman"/>
        </w:rPr>
        <w:t>Срок Банковской Гарантии должен заканчиваться не ранее 3(трёх) месяцев с момента истечения срока завершения обеспечиваемого обязательства в соответствии с условиями Соглашения</w:t>
      </w:r>
    </w:p>
  </w:endnote>
  <w:endnote w:id="3">
    <w:p w:rsidR="00812C05" w:rsidRDefault="00812C05" w:rsidP="00812C05">
      <w:pPr>
        <w:pStyle w:val="ab"/>
        <w:jc w:val="both"/>
      </w:pPr>
      <w:r w:rsidRPr="00186CB1">
        <w:rPr>
          <w:rStyle w:val="ad"/>
          <w:rFonts w:ascii="Times New Roman" w:hAnsi="Times New Roman" w:cs="Times New Roman"/>
        </w:rPr>
        <w:endnoteRef/>
      </w:r>
      <w:r w:rsidRPr="00186CB1">
        <w:rPr>
          <w:rFonts w:ascii="Times New Roman" w:hAnsi="Times New Roman" w:cs="Times New Roman"/>
        </w:rPr>
        <w:t xml:space="preserve"> </w:t>
      </w:r>
      <w:r w:rsidR="009F4073" w:rsidRPr="00186CB1">
        <w:rPr>
          <w:rFonts w:ascii="Times New Roman" w:hAnsi="Times New Roman" w:cs="Times New Roman"/>
        </w:rPr>
        <w:t>Срок Банковской Гарантии должен заканчиваться не ранее 3(трёх) месяцев с момента истечения срока завершения обеспечиваемого обязательства в соответствии с условиями Соглашения</w:t>
      </w:r>
    </w:p>
  </w:endnote>
  <w:endnote w:id="4">
    <w:p w:rsidR="00B05DB1" w:rsidRDefault="00B05DB1" w:rsidP="00B05DB1">
      <w:pPr>
        <w:pStyle w:val="ab"/>
        <w:jc w:val="both"/>
      </w:pPr>
      <w:r w:rsidRPr="00186CB1">
        <w:rPr>
          <w:rStyle w:val="ad"/>
          <w:rFonts w:ascii="Times New Roman" w:hAnsi="Times New Roman" w:cs="Times New Roman"/>
        </w:rPr>
        <w:endnoteRef/>
      </w:r>
      <w:r w:rsidRPr="00186CB1">
        <w:rPr>
          <w:rFonts w:ascii="Times New Roman" w:hAnsi="Times New Roman" w:cs="Times New Roman"/>
        </w:rPr>
        <w:t xml:space="preserve"> Срок Банковской Гарантии должен заканчиваться не ранее 3(трёх) месяцев с момента истечения срока завершения обеспечиваемого обязательства в соответствии с условиями Соглашения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C03" w:rsidRDefault="00C22C0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895272"/>
      <w:docPartObj>
        <w:docPartGallery w:val="Page Numbers (Bottom of Page)"/>
        <w:docPartUnique/>
      </w:docPartObj>
    </w:sdtPr>
    <w:sdtEndPr>
      <w:rPr>
        <w:rFonts w:ascii="Times New Roman" w:hAnsi="Times New Roman" w:cs="Times New Roman"/>
      </w:rPr>
    </w:sdtEndPr>
    <w:sdtContent>
      <w:p w:rsidR="003E7FCB" w:rsidRPr="00A04968" w:rsidRDefault="003E7FCB" w:rsidP="00B35863">
        <w:pPr>
          <w:pStyle w:val="af0"/>
          <w:jc w:val="center"/>
          <w:rPr>
            <w:rFonts w:ascii="Times New Roman" w:hAnsi="Times New Roman" w:cs="Times New Roman"/>
          </w:rPr>
        </w:pPr>
        <w:r w:rsidRPr="00A04968">
          <w:rPr>
            <w:rFonts w:ascii="Times New Roman" w:hAnsi="Times New Roman" w:cs="Times New Roman"/>
          </w:rPr>
          <w:fldChar w:fldCharType="begin"/>
        </w:r>
        <w:r w:rsidRPr="00A04968">
          <w:rPr>
            <w:rFonts w:ascii="Times New Roman" w:hAnsi="Times New Roman" w:cs="Times New Roman"/>
          </w:rPr>
          <w:instrText>PAGE   \* MERGEFORMAT</w:instrText>
        </w:r>
        <w:r w:rsidRPr="00A04968">
          <w:rPr>
            <w:rFonts w:ascii="Times New Roman" w:hAnsi="Times New Roman" w:cs="Times New Roman"/>
          </w:rPr>
          <w:fldChar w:fldCharType="separate"/>
        </w:r>
        <w:r w:rsidR="00FE4B0B">
          <w:rPr>
            <w:rFonts w:ascii="Times New Roman" w:hAnsi="Times New Roman" w:cs="Times New Roman"/>
            <w:noProof/>
          </w:rPr>
          <w:t>13</w:t>
        </w:r>
        <w:r w:rsidRPr="00A04968">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C03" w:rsidRDefault="00C22C0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5D" w:rsidRDefault="00BF2B5D" w:rsidP="00812C05">
      <w:pPr>
        <w:spacing w:after="0" w:line="240" w:lineRule="auto"/>
      </w:pPr>
      <w:r>
        <w:separator/>
      </w:r>
    </w:p>
  </w:footnote>
  <w:footnote w:type="continuationSeparator" w:id="0">
    <w:p w:rsidR="00BF2B5D" w:rsidRDefault="00BF2B5D" w:rsidP="00812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C03" w:rsidRDefault="00C22C0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1F6" w:rsidRDefault="00C22C03">
    <w:pPr>
      <w:pStyle w:val="ae"/>
    </w:pPr>
    <w:r>
      <w:rPr>
        <w:rFonts w:ascii="Times New Roman" w:hAnsi="Times New Roman" w:cs="Times New Roman"/>
        <w:sz w:val="20"/>
        <w:szCs w:val="20"/>
      </w:rPr>
      <w:t>ПРОЕКТ</w:t>
    </w:r>
    <w:r w:rsidRPr="00C22C03">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TIME \@ "yyyy-MM-dd" </w:instrText>
    </w:r>
    <w:r>
      <w:rPr>
        <w:rFonts w:ascii="Times New Roman" w:hAnsi="Times New Roman" w:cs="Times New Roman"/>
        <w:sz w:val="20"/>
        <w:szCs w:val="20"/>
      </w:rPr>
      <w:fldChar w:fldCharType="separate"/>
    </w:r>
    <w:r w:rsidR="00FE4B0B">
      <w:rPr>
        <w:rFonts w:ascii="Times New Roman" w:hAnsi="Times New Roman" w:cs="Times New Roman"/>
        <w:noProof/>
        <w:sz w:val="20"/>
        <w:szCs w:val="20"/>
      </w:rPr>
      <w:t>2015-12-23</w:t>
    </w:r>
    <w:r>
      <w:rPr>
        <w:rFonts w:ascii="Times New Roman" w:hAnsi="Times New Roman" w:cs="Times New Roman"/>
        <w:sz w:val="20"/>
        <w:szCs w:val="20"/>
      </w:rPr>
      <w:fldChar w:fldCharType="end"/>
    </w:r>
    <w:r w:rsidRPr="00C22C03">
      <w:rPr>
        <w:rFonts w:ascii="Times New Roman" w:hAnsi="Times New Roman" w:cs="Times New Roman"/>
        <w:sz w:val="20"/>
        <w:szCs w:val="20"/>
      </w:rPr>
      <w:t>/</w:t>
    </w:r>
    <w:r>
      <w:rPr>
        <w:rFonts w:ascii="Times New Roman" w:hAnsi="Times New Roman" w:cs="Times New Roman"/>
        <w:sz w:val="20"/>
        <w:szCs w:val="20"/>
      </w:rPr>
      <w:t>Скоростная автомобильная дорога М-11 км 58 – км 684 (1 этап км 58 – км 97, 2 этап км 97 – км 149)/</w:t>
    </w:r>
    <w:r w:rsidRPr="006037AE">
      <w:rPr>
        <w:rFonts w:ascii="Times New Roman" w:hAnsi="Times New Roman" w:cs="Times New Roman"/>
        <w:sz w:val="20"/>
        <w:szCs w:val="20"/>
      </w:rPr>
      <w:t>Приложение № 18 «Требования к Банковским Гарантиям»</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1F6" w:rsidRPr="00C22C03" w:rsidRDefault="00C22C03" w:rsidP="00C22C03">
    <w:pPr>
      <w:pStyle w:val="ae"/>
      <w:rPr>
        <w:sz w:val="20"/>
        <w:szCs w:val="20"/>
      </w:rPr>
    </w:pPr>
    <w:r>
      <w:rPr>
        <w:rFonts w:ascii="Times New Roman" w:hAnsi="Times New Roman" w:cs="Times New Roman"/>
        <w:sz w:val="20"/>
        <w:szCs w:val="20"/>
      </w:rPr>
      <w:t>ПРОЕКТ</w:t>
    </w:r>
    <w:r w:rsidRPr="00C22C03">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TIME \@ "yyyy-MM-dd" </w:instrText>
    </w:r>
    <w:r>
      <w:rPr>
        <w:rFonts w:ascii="Times New Roman" w:hAnsi="Times New Roman" w:cs="Times New Roman"/>
        <w:sz w:val="20"/>
        <w:szCs w:val="20"/>
      </w:rPr>
      <w:fldChar w:fldCharType="separate"/>
    </w:r>
    <w:r w:rsidR="00FE4B0B">
      <w:rPr>
        <w:rFonts w:ascii="Times New Roman" w:hAnsi="Times New Roman" w:cs="Times New Roman"/>
        <w:noProof/>
        <w:sz w:val="20"/>
        <w:szCs w:val="20"/>
      </w:rPr>
      <w:t>2015-12-23</w:t>
    </w:r>
    <w:r>
      <w:rPr>
        <w:rFonts w:ascii="Times New Roman" w:hAnsi="Times New Roman" w:cs="Times New Roman"/>
        <w:sz w:val="20"/>
        <w:szCs w:val="20"/>
      </w:rPr>
      <w:fldChar w:fldCharType="end"/>
    </w:r>
    <w:r w:rsidRPr="00C22C03">
      <w:rPr>
        <w:rFonts w:ascii="Times New Roman" w:hAnsi="Times New Roman" w:cs="Times New Roman"/>
        <w:sz w:val="20"/>
        <w:szCs w:val="20"/>
      </w:rPr>
      <w:t>/</w:t>
    </w:r>
    <w:r>
      <w:rPr>
        <w:rFonts w:ascii="Times New Roman" w:hAnsi="Times New Roman" w:cs="Times New Roman"/>
        <w:sz w:val="20"/>
        <w:szCs w:val="20"/>
      </w:rPr>
      <w:t>Скоростная автомобильная дорога М-11 км 58 – км 684 (1 этап км 58 – км 97, 2 этап км 97 – км 149)/</w:t>
    </w:r>
    <w:r w:rsidR="001B6365" w:rsidRPr="006037AE">
      <w:rPr>
        <w:rFonts w:ascii="Times New Roman" w:hAnsi="Times New Roman" w:cs="Times New Roman"/>
        <w:sz w:val="20"/>
        <w:szCs w:val="20"/>
      </w:rPr>
      <w:t>Приложение № 18 «Требования к Банковским Гарантиям»</w:t>
    </w:r>
  </w:p>
  <w:p w:rsidR="00FB6B56" w:rsidRDefault="00FB6B5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221B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4C473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2C616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A886B6F"/>
    <w:multiLevelType w:val="multilevel"/>
    <w:tmpl w:val="1B46A4FE"/>
    <w:numStyleLink w:val="1"/>
  </w:abstractNum>
  <w:abstractNum w:abstractNumId="4">
    <w:nsid w:val="2B5764D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C462455"/>
    <w:multiLevelType w:val="multilevel"/>
    <w:tmpl w:val="1B46A4FE"/>
    <w:styleLink w:val="1"/>
    <w:lvl w:ilvl="0">
      <w:start w:val="1"/>
      <w:numFmt w:val="decimal"/>
      <w:pStyle w:val="10"/>
      <w:lvlText w:val="ГЛАВА %1."/>
      <w:lvlJc w:val="left"/>
      <w:pPr>
        <w:ind w:firstLine="567"/>
      </w:pPr>
      <w:rPr>
        <w:rFonts w:cs="Times New Roman" w:hint="default"/>
      </w:rPr>
    </w:lvl>
    <w:lvl w:ilvl="1">
      <w:start w:val="1"/>
      <w:numFmt w:val="decimal"/>
      <w:pStyle w:val="2"/>
      <w:lvlText w:val="%1.%2."/>
      <w:lvlJc w:val="left"/>
      <w:pPr>
        <w:ind w:left="1" w:firstLine="567"/>
      </w:pPr>
      <w:rPr>
        <w:rFonts w:cs="Times New Roman" w:hint="default"/>
      </w:rPr>
    </w:lvl>
    <w:lvl w:ilvl="2">
      <w:start w:val="1"/>
      <w:numFmt w:val="decimal"/>
      <w:pStyle w:val="3"/>
      <w:lvlText w:val="%3."/>
      <w:lvlJc w:val="left"/>
      <w:pPr>
        <w:ind w:firstLine="567"/>
      </w:pPr>
      <w:rPr>
        <w:rFonts w:cs="Times New Roman" w:hint="default"/>
      </w:rPr>
    </w:lvl>
    <w:lvl w:ilvl="3">
      <w:start w:val="1"/>
      <w:numFmt w:val="decimal"/>
      <w:pStyle w:val="4"/>
      <w:lvlText w:val="%4)"/>
      <w:lvlJc w:val="left"/>
      <w:pPr>
        <w:ind w:left="567"/>
      </w:pPr>
      <w:rPr>
        <w:rFonts w:cs="Times New Roman" w:hint="default"/>
      </w:rPr>
    </w:lvl>
    <w:lvl w:ilvl="4">
      <w:start w:val="1"/>
      <w:numFmt w:val="lowerLetter"/>
      <w:pStyle w:val="5"/>
      <w:lvlText w:val="(%5)"/>
      <w:lvlJc w:val="left"/>
      <w:pPr>
        <w:ind w:left="1134" w:hanging="426"/>
      </w:pPr>
      <w:rPr>
        <w:rFonts w:cs="Times New Roman" w:hint="default"/>
      </w:rPr>
    </w:lvl>
    <w:lvl w:ilvl="5">
      <w:start w:val="1"/>
      <w:numFmt w:val="lowerRoman"/>
      <w:lvlText w:val="(%6)"/>
      <w:lvlJc w:val="left"/>
      <w:pPr>
        <w:ind w:left="1361" w:hanging="227"/>
      </w:pPr>
      <w:rPr>
        <w:rFonts w:cs="Times New Roman" w:hint="default"/>
      </w:rPr>
    </w:lvl>
    <w:lvl w:ilvl="6">
      <w:start w:val="1"/>
      <w:numFmt w:val="russianLower"/>
      <w:lvlText w:val="%7."/>
      <w:lvlJc w:val="left"/>
      <w:pPr>
        <w:ind w:left="1776"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6">
    <w:nsid w:val="496C66B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646D9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CE843B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0D621E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3D62AB7"/>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B23F7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B6A67D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2"/>
  </w:num>
  <w:num w:numId="3">
    <w:abstractNumId w:val="9"/>
  </w:num>
  <w:num w:numId="4">
    <w:abstractNumId w:val="6"/>
  </w:num>
  <w:num w:numId="5">
    <w:abstractNumId w:val="8"/>
  </w:num>
  <w:num w:numId="6">
    <w:abstractNumId w:val="7"/>
  </w:num>
  <w:num w:numId="7">
    <w:abstractNumId w:val="1"/>
  </w:num>
  <w:num w:numId="8">
    <w:abstractNumId w:val="0"/>
  </w:num>
  <w:num w:numId="9">
    <w:abstractNumId w:val="10"/>
  </w:num>
  <w:num w:numId="10">
    <w:abstractNumId w:val="5"/>
  </w:num>
  <w:num w:numId="11">
    <w:abstractNumId w:val="3"/>
  </w:num>
  <w:num w:numId="12">
    <w:abstractNumId w:val="3"/>
    <w:lvlOverride w:ilvl="0">
      <w:lvl w:ilvl="0">
        <w:start w:val="1"/>
        <w:numFmt w:val="decimal"/>
        <w:pStyle w:val="10"/>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rFonts w:cs="Times New Roman" w:hint="default"/>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ascii="Times New Roman" w:hAnsi="Times New Roman"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3">
    <w:abstractNumId w:val="3"/>
    <w:lvlOverride w:ilvl="0">
      <w:lvl w:ilvl="0">
        <w:start w:val="1"/>
        <w:numFmt w:val="decimal"/>
        <w:pStyle w:val="10"/>
        <w:lvlText w:val="ГЛАВА %1."/>
        <w:lvlJc w:val="left"/>
        <w:pPr>
          <w:ind w:left="3686" w:firstLine="567"/>
        </w:pPr>
        <w:rPr>
          <w:rFonts w:cs="Times New Roman" w:hint="default"/>
        </w:rPr>
      </w:lvl>
    </w:lvlOverride>
    <w:lvlOverride w:ilvl="1">
      <w:lvl w:ilvl="1">
        <w:start w:val="1"/>
        <w:numFmt w:val="decimal"/>
        <w:pStyle w:val="2"/>
        <w:lvlText w:val="%1.%2."/>
        <w:lvlJc w:val="left"/>
        <w:pPr>
          <w:ind w:left="3545" w:firstLine="567"/>
        </w:pPr>
        <w:rPr>
          <w:rFonts w:cs="Times New Roman"/>
          <w:b/>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lvl w:ilvl="2">
        <w:start w:val="1"/>
        <w:numFmt w:val="decimal"/>
        <w:pStyle w:val="3"/>
        <w:lvlText w:val="%3."/>
        <w:lvlJc w:val="left"/>
        <w:pPr>
          <w:ind w:left="3686"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Override>
    <w:lvlOverride w:ilvl="3">
      <w:lvl w:ilvl="3">
        <w:start w:val="1"/>
        <w:numFmt w:val="decimal"/>
        <w:pStyle w:val="4"/>
        <w:lvlText w:val="%4)"/>
        <w:lvlJc w:val="left"/>
        <w:pPr>
          <w:ind w:left="4253"/>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4">
      <w:lvl w:ilvl="4">
        <w:start w:val="1"/>
        <w:numFmt w:val="lowerLetter"/>
        <w:pStyle w:val="5"/>
        <w:lvlText w:val="(%5)"/>
        <w:lvlJc w:val="left"/>
        <w:pPr>
          <w:ind w:left="4820" w:hanging="426"/>
        </w:pPr>
        <w:rPr>
          <w:rFonts w:cs="Times New Roman" w:hint="default"/>
        </w:rPr>
      </w:lvl>
    </w:lvlOverride>
    <w:lvlOverride w:ilvl="5">
      <w:lvl w:ilvl="5">
        <w:start w:val="1"/>
        <w:numFmt w:val="lowerRoman"/>
        <w:lvlText w:val="(%6)"/>
        <w:lvlJc w:val="left"/>
        <w:pPr>
          <w:ind w:left="5047" w:hanging="227"/>
        </w:pPr>
        <w:rPr>
          <w:rFonts w:cs="Times New Roman" w:hint="default"/>
        </w:rPr>
      </w:lvl>
    </w:lvlOverride>
    <w:lvlOverride w:ilvl="6">
      <w:lvl w:ilvl="6">
        <w:start w:val="1"/>
        <w:numFmt w:val="russianLower"/>
        <w:lvlText w:val="%7."/>
        <w:lvlJc w:val="left"/>
        <w:pPr>
          <w:ind w:left="5462" w:hanging="360"/>
        </w:pPr>
        <w:rPr>
          <w:rFonts w:cs="Times New Roman" w:hint="default"/>
        </w:rPr>
      </w:lvl>
    </w:lvlOverride>
    <w:lvlOverride w:ilvl="7">
      <w:lvl w:ilvl="7">
        <w:start w:val="1"/>
        <w:numFmt w:val="lowerLetter"/>
        <w:lvlText w:val="%8."/>
        <w:lvlJc w:val="left"/>
        <w:pPr>
          <w:ind w:left="9806" w:hanging="360"/>
        </w:pPr>
        <w:rPr>
          <w:rFonts w:cs="Times New Roman" w:hint="default"/>
        </w:rPr>
      </w:lvl>
    </w:lvlOverride>
    <w:lvlOverride w:ilvl="8">
      <w:lvl w:ilvl="8">
        <w:start w:val="1"/>
        <w:numFmt w:val="lowerRoman"/>
        <w:lvlText w:val="%9."/>
        <w:lvlJc w:val="left"/>
        <w:pPr>
          <w:ind w:left="10166" w:hanging="360"/>
        </w:pPr>
        <w:rPr>
          <w:rFonts w:cs="Times New Roman" w:hint="default"/>
        </w:rPr>
      </w:lvl>
    </w:lvlOverride>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removePersonalInformation/>
  <w:removeDateAndTime/>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EA"/>
    <w:rsid w:val="0000335D"/>
    <w:rsid w:val="000C297F"/>
    <w:rsid w:val="000E4FBE"/>
    <w:rsid w:val="001007AF"/>
    <w:rsid w:val="001034E9"/>
    <w:rsid w:val="00111C55"/>
    <w:rsid w:val="00156CE1"/>
    <w:rsid w:val="00186CB1"/>
    <w:rsid w:val="0019232A"/>
    <w:rsid w:val="001B6365"/>
    <w:rsid w:val="001F1B53"/>
    <w:rsid w:val="0024396C"/>
    <w:rsid w:val="00247ACF"/>
    <w:rsid w:val="002C08CD"/>
    <w:rsid w:val="002C2CF6"/>
    <w:rsid w:val="002C722B"/>
    <w:rsid w:val="002E2E7B"/>
    <w:rsid w:val="002F2386"/>
    <w:rsid w:val="00311DF7"/>
    <w:rsid w:val="00312B8B"/>
    <w:rsid w:val="003164FE"/>
    <w:rsid w:val="00326765"/>
    <w:rsid w:val="00346E4E"/>
    <w:rsid w:val="00352692"/>
    <w:rsid w:val="00356AF2"/>
    <w:rsid w:val="00363C04"/>
    <w:rsid w:val="00372A9C"/>
    <w:rsid w:val="003A79A2"/>
    <w:rsid w:val="003B43FB"/>
    <w:rsid w:val="003C014D"/>
    <w:rsid w:val="003E7FCB"/>
    <w:rsid w:val="004177D5"/>
    <w:rsid w:val="00451817"/>
    <w:rsid w:val="0045219B"/>
    <w:rsid w:val="00474544"/>
    <w:rsid w:val="005420EC"/>
    <w:rsid w:val="00561D75"/>
    <w:rsid w:val="005635F8"/>
    <w:rsid w:val="00565E38"/>
    <w:rsid w:val="00594C2C"/>
    <w:rsid w:val="00596F49"/>
    <w:rsid w:val="005977FD"/>
    <w:rsid w:val="005B2120"/>
    <w:rsid w:val="005B511A"/>
    <w:rsid w:val="005E77C8"/>
    <w:rsid w:val="006037AE"/>
    <w:rsid w:val="00623B9C"/>
    <w:rsid w:val="00646E03"/>
    <w:rsid w:val="00680FB7"/>
    <w:rsid w:val="006861E5"/>
    <w:rsid w:val="00687DD6"/>
    <w:rsid w:val="006D1722"/>
    <w:rsid w:val="006E7236"/>
    <w:rsid w:val="00712FE6"/>
    <w:rsid w:val="00735DAF"/>
    <w:rsid w:val="00772477"/>
    <w:rsid w:val="007774B7"/>
    <w:rsid w:val="007930CB"/>
    <w:rsid w:val="00812C05"/>
    <w:rsid w:val="0083636D"/>
    <w:rsid w:val="008452AB"/>
    <w:rsid w:val="008569D2"/>
    <w:rsid w:val="00856E4E"/>
    <w:rsid w:val="00873C4C"/>
    <w:rsid w:val="008763FE"/>
    <w:rsid w:val="008B1860"/>
    <w:rsid w:val="008F7311"/>
    <w:rsid w:val="00903FA0"/>
    <w:rsid w:val="009118F5"/>
    <w:rsid w:val="009307FE"/>
    <w:rsid w:val="00934992"/>
    <w:rsid w:val="009408CD"/>
    <w:rsid w:val="00950799"/>
    <w:rsid w:val="009677EA"/>
    <w:rsid w:val="009A38FE"/>
    <w:rsid w:val="009A6DCF"/>
    <w:rsid w:val="009E15CF"/>
    <w:rsid w:val="009E65EA"/>
    <w:rsid w:val="009F4073"/>
    <w:rsid w:val="00A04968"/>
    <w:rsid w:val="00A2449A"/>
    <w:rsid w:val="00A67944"/>
    <w:rsid w:val="00A84825"/>
    <w:rsid w:val="00A97397"/>
    <w:rsid w:val="00AE357D"/>
    <w:rsid w:val="00AF11E4"/>
    <w:rsid w:val="00AF4EBD"/>
    <w:rsid w:val="00B05DB1"/>
    <w:rsid w:val="00B1674D"/>
    <w:rsid w:val="00B266C0"/>
    <w:rsid w:val="00B35863"/>
    <w:rsid w:val="00B51731"/>
    <w:rsid w:val="00BD010D"/>
    <w:rsid w:val="00BE7435"/>
    <w:rsid w:val="00BF2B5D"/>
    <w:rsid w:val="00C014C2"/>
    <w:rsid w:val="00C101F6"/>
    <w:rsid w:val="00C22C03"/>
    <w:rsid w:val="00C254B2"/>
    <w:rsid w:val="00C30CC6"/>
    <w:rsid w:val="00C468F2"/>
    <w:rsid w:val="00C5340C"/>
    <w:rsid w:val="00C5495D"/>
    <w:rsid w:val="00C85F45"/>
    <w:rsid w:val="00CB34EB"/>
    <w:rsid w:val="00CB615F"/>
    <w:rsid w:val="00CD2DE8"/>
    <w:rsid w:val="00CE4F91"/>
    <w:rsid w:val="00CF4F81"/>
    <w:rsid w:val="00D56CF0"/>
    <w:rsid w:val="00D6555F"/>
    <w:rsid w:val="00D65C25"/>
    <w:rsid w:val="00D8517E"/>
    <w:rsid w:val="00D9744E"/>
    <w:rsid w:val="00E2519C"/>
    <w:rsid w:val="00E66AD3"/>
    <w:rsid w:val="00E8021D"/>
    <w:rsid w:val="00E857BC"/>
    <w:rsid w:val="00EA2B0B"/>
    <w:rsid w:val="00EA7118"/>
    <w:rsid w:val="00EE19F6"/>
    <w:rsid w:val="00F4568F"/>
    <w:rsid w:val="00F47B71"/>
    <w:rsid w:val="00F540F5"/>
    <w:rsid w:val="00F67987"/>
    <w:rsid w:val="00F70B46"/>
    <w:rsid w:val="00F71477"/>
    <w:rsid w:val="00FB6B56"/>
    <w:rsid w:val="00FE4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61D75"/>
    <w:pPr>
      <w:keepNext/>
      <w:keepLines/>
      <w:pageBreakBefore/>
      <w:numPr>
        <w:numId w:val="11"/>
      </w:numPr>
      <w:tabs>
        <w:tab w:val="left" w:pos="284"/>
        <w:tab w:val="left" w:pos="567"/>
        <w:tab w:val="left" w:pos="851"/>
        <w:tab w:val="left" w:pos="1134"/>
      </w:tabs>
      <w:spacing w:before="480" w:after="480" w:line="240" w:lineRule="auto"/>
      <w:ind w:firstLine="0"/>
      <w:jc w:val="center"/>
      <w:outlineLvl w:val="0"/>
    </w:pPr>
    <w:rPr>
      <w:rFonts w:ascii="Times New Roman" w:eastAsia="Times New Roman" w:hAnsi="Times New Roman" w:cs="Times New Roman"/>
      <w:b/>
      <w:sz w:val="24"/>
      <w:szCs w:val="24"/>
      <w:lang w:eastAsia="ar-SA"/>
    </w:rPr>
  </w:style>
  <w:style w:type="paragraph" w:styleId="2">
    <w:name w:val="heading 2"/>
    <w:basedOn w:val="a"/>
    <w:next w:val="a"/>
    <w:link w:val="20"/>
    <w:autoRedefine/>
    <w:qFormat/>
    <w:rsid w:val="00561D75"/>
    <w:pPr>
      <w:keepNext/>
      <w:keepLines/>
      <w:numPr>
        <w:ilvl w:val="1"/>
        <w:numId w:val="11"/>
      </w:numPr>
      <w:tabs>
        <w:tab w:val="left" w:pos="1134"/>
        <w:tab w:val="left" w:pos="1276"/>
      </w:tabs>
      <w:spacing w:before="180" w:after="60" w:line="264" w:lineRule="auto"/>
      <w:jc w:val="both"/>
      <w:outlineLvl w:val="1"/>
    </w:pPr>
    <w:rPr>
      <w:rFonts w:ascii="Times New Roman" w:eastAsia="Times New Roman" w:hAnsi="Times New Roman" w:cs="Times New Roman"/>
      <w:b/>
      <w:bCs/>
      <w:sz w:val="24"/>
      <w:szCs w:val="24"/>
      <w:lang w:eastAsia="ar-SA"/>
    </w:rPr>
  </w:style>
  <w:style w:type="paragraph" w:styleId="3">
    <w:name w:val="heading 3"/>
    <w:basedOn w:val="a"/>
    <w:next w:val="a"/>
    <w:link w:val="30"/>
    <w:qFormat/>
    <w:rsid w:val="00561D75"/>
    <w:pPr>
      <w:numPr>
        <w:ilvl w:val="2"/>
        <w:numId w:val="11"/>
      </w:numPr>
      <w:tabs>
        <w:tab w:val="left" w:pos="993"/>
      </w:tabs>
      <w:spacing w:before="40" w:after="40" w:line="264" w:lineRule="auto"/>
      <w:jc w:val="both"/>
      <w:outlineLvl w:val="2"/>
    </w:pPr>
    <w:rPr>
      <w:rFonts w:ascii="Times New Roman" w:eastAsia="Times New Roman" w:hAnsi="Times New Roman" w:cs="Times New Roman"/>
      <w:bCs/>
      <w:color w:val="000000"/>
      <w:sz w:val="24"/>
      <w:szCs w:val="24"/>
      <w:lang w:eastAsia="ar-SA"/>
    </w:rPr>
  </w:style>
  <w:style w:type="paragraph" w:styleId="4">
    <w:name w:val="heading 4"/>
    <w:basedOn w:val="a"/>
    <w:next w:val="a"/>
    <w:link w:val="40"/>
    <w:autoRedefine/>
    <w:qFormat/>
    <w:rsid w:val="00561D75"/>
    <w:pPr>
      <w:numPr>
        <w:ilvl w:val="3"/>
        <w:numId w:val="11"/>
      </w:numPr>
      <w:tabs>
        <w:tab w:val="left" w:pos="993"/>
      </w:tabs>
      <w:spacing w:before="40" w:after="40" w:line="264" w:lineRule="auto"/>
      <w:jc w:val="both"/>
      <w:outlineLvl w:val="3"/>
    </w:pPr>
    <w:rPr>
      <w:rFonts w:ascii="Times New Roman" w:eastAsia="Calibri" w:hAnsi="Times New Roman" w:cs="Times New Roman"/>
      <w:bCs/>
      <w:iCs/>
      <w:color w:val="000000"/>
      <w:sz w:val="24"/>
      <w:szCs w:val="24"/>
      <w:lang w:eastAsia="ar-SA"/>
    </w:rPr>
  </w:style>
  <w:style w:type="paragraph" w:styleId="5">
    <w:name w:val="heading 5"/>
    <w:basedOn w:val="a"/>
    <w:next w:val="a"/>
    <w:link w:val="50"/>
    <w:qFormat/>
    <w:rsid w:val="00561D75"/>
    <w:pPr>
      <w:numPr>
        <w:ilvl w:val="4"/>
        <w:numId w:val="11"/>
      </w:numPr>
      <w:spacing w:before="40" w:after="40" w:line="264" w:lineRule="auto"/>
      <w:ind w:left="1418" w:hanging="425"/>
      <w:jc w:val="both"/>
      <w:outlineLvl w:val="4"/>
    </w:pPr>
    <w:rPr>
      <w:rFonts w:ascii="Times New Roman" w:eastAsia="SimSun" w:hAnsi="Times New Roman" w:cs="Times New Roman"/>
      <w:color w:val="000000"/>
      <w:w w:val="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01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014D"/>
    <w:rPr>
      <w:rFonts w:ascii="Tahoma" w:hAnsi="Tahoma" w:cs="Tahoma"/>
      <w:sz w:val="16"/>
      <w:szCs w:val="16"/>
    </w:rPr>
  </w:style>
  <w:style w:type="character" w:styleId="a5">
    <w:name w:val="annotation reference"/>
    <w:basedOn w:val="a0"/>
    <w:uiPriority w:val="99"/>
    <w:semiHidden/>
    <w:unhideWhenUsed/>
    <w:rsid w:val="003C014D"/>
    <w:rPr>
      <w:sz w:val="16"/>
      <w:szCs w:val="16"/>
    </w:rPr>
  </w:style>
  <w:style w:type="paragraph" w:styleId="a6">
    <w:name w:val="annotation text"/>
    <w:basedOn w:val="a"/>
    <w:link w:val="a7"/>
    <w:uiPriority w:val="99"/>
    <w:semiHidden/>
    <w:unhideWhenUsed/>
    <w:rsid w:val="003C014D"/>
    <w:pPr>
      <w:spacing w:line="240" w:lineRule="auto"/>
    </w:pPr>
    <w:rPr>
      <w:sz w:val="20"/>
      <w:szCs w:val="20"/>
    </w:rPr>
  </w:style>
  <w:style w:type="character" w:customStyle="1" w:styleId="a7">
    <w:name w:val="Текст примечания Знак"/>
    <w:basedOn w:val="a0"/>
    <w:link w:val="a6"/>
    <w:uiPriority w:val="99"/>
    <w:semiHidden/>
    <w:rsid w:val="003C014D"/>
    <w:rPr>
      <w:sz w:val="20"/>
      <w:szCs w:val="20"/>
    </w:rPr>
  </w:style>
  <w:style w:type="paragraph" w:styleId="a8">
    <w:name w:val="annotation subject"/>
    <w:basedOn w:val="a6"/>
    <w:next w:val="a6"/>
    <w:link w:val="a9"/>
    <w:uiPriority w:val="99"/>
    <w:semiHidden/>
    <w:unhideWhenUsed/>
    <w:rsid w:val="003C014D"/>
    <w:rPr>
      <w:b/>
      <w:bCs/>
    </w:rPr>
  </w:style>
  <w:style w:type="character" w:customStyle="1" w:styleId="a9">
    <w:name w:val="Тема примечания Знак"/>
    <w:basedOn w:val="a7"/>
    <w:link w:val="a8"/>
    <w:uiPriority w:val="99"/>
    <w:semiHidden/>
    <w:rsid w:val="003C014D"/>
    <w:rPr>
      <w:b/>
      <w:bCs/>
      <w:sz w:val="20"/>
      <w:szCs w:val="20"/>
    </w:rPr>
  </w:style>
  <w:style w:type="paragraph" w:styleId="aa">
    <w:name w:val="Revision"/>
    <w:hidden/>
    <w:uiPriority w:val="99"/>
    <w:semiHidden/>
    <w:rsid w:val="00F4568F"/>
    <w:pPr>
      <w:spacing w:after="0" w:line="240" w:lineRule="auto"/>
    </w:pPr>
  </w:style>
  <w:style w:type="paragraph" w:styleId="ab">
    <w:name w:val="endnote text"/>
    <w:basedOn w:val="a"/>
    <w:link w:val="ac"/>
    <w:uiPriority w:val="99"/>
    <w:semiHidden/>
    <w:unhideWhenUsed/>
    <w:rsid w:val="00812C05"/>
    <w:pPr>
      <w:spacing w:after="0" w:line="240" w:lineRule="auto"/>
    </w:pPr>
    <w:rPr>
      <w:sz w:val="20"/>
      <w:szCs w:val="20"/>
    </w:rPr>
  </w:style>
  <w:style w:type="character" w:customStyle="1" w:styleId="ac">
    <w:name w:val="Текст концевой сноски Знак"/>
    <w:basedOn w:val="a0"/>
    <w:link w:val="ab"/>
    <w:uiPriority w:val="99"/>
    <w:semiHidden/>
    <w:rsid w:val="00812C05"/>
    <w:rPr>
      <w:sz w:val="20"/>
      <w:szCs w:val="20"/>
    </w:rPr>
  </w:style>
  <w:style w:type="character" w:styleId="ad">
    <w:name w:val="endnote reference"/>
    <w:basedOn w:val="a0"/>
    <w:uiPriority w:val="99"/>
    <w:semiHidden/>
    <w:unhideWhenUsed/>
    <w:rsid w:val="00812C05"/>
    <w:rPr>
      <w:vertAlign w:val="superscript"/>
    </w:rPr>
  </w:style>
  <w:style w:type="paragraph" w:styleId="ae">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
    <w:link w:val="af"/>
    <w:uiPriority w:val="99"/>
    <w:unhideWhenUsed/>
    <w:rsid w:val="003E7FCB"/>
    <w:pPr>
      <w:tabs>
        <w:tab w:val="center" w:pos="4677"/>
        <w:tab w:val="right" w:pos="9355"/>
      </w:tabs>
      <w:spacing w:after="0" w:line="240" w:lineRule="auto"/>
    </w:pPr>
  </w:style>
  <w:style w:type="character" w:customStyle="1" w:styleId="af">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0"/>
    <w:link w:val="ae"/>
    <w:uiPriority w:val="99"/>
    <w:rsid w:val="003E7FCB"/>
  </w:style>
  <w:style w:type="paragraph" w:styleId="af0">
    <w:name w:val="footer"/>
    <w:basedOn w:val="a"/>
    <w:link w:val="af1"/>
    <w:uiPriority w:val="99"/>
    <w:unhideWhenUsed/>
    <w:rsid w:val="003E7FC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7FCB"/>
  </w:style>
  <w:style w:type="paragraph" w:styleId="af2">
    <w:name w:val="List Paragraph"/>
    <w:basedOn w:val="a"/>
    <w:uiPriority w:val="34"/>
    <w:qFormat/>
    <w:rsid w:val="002C722B"/>
    <w:pPr>
      <w:ind w:left="720"/>
      <w:contextualSpacing/>
    </w:pPr>
  </w:style>
  <w:style w:type="character" w:customStyle="1" w:styleId="11">
    <w:name w:val="Заголовок 1 Знак"/>
    <w:basedOn w:val="a0"/>
    <w:link w:val="10"/>
    <w:rsid w:val="00561D75"/>
    <w:rPr>
      <w:rFonts w:ascii="Times New Roman" w:eastAsia="Times New Roman" w:hAnsi="Times New Roman" w:cs="Times New Roman"/>
      <w:b/>
      <w:sz w:val="24"/>
      <w:szCs w:val="24"/>
      <w:lang w:eastAsia="ar-SA"/>
    </w:rPr>
  </w:style>
  <w:style w:type="character" w:customStyle="1" w:styleId="20">
    <w:name w:val="Заголовок 2 Знак"/>
    <w:basedOn w:val="a0"/>
    <w:link w:val="2"/>
    <w:rsid w:val="00561D75"/>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561D75"/>
    <w:rPr>
      <w:rFonts w:ascii="Times New Roman" w:eastAsia="Times New Roman" w:hAnsi="Times New Roman" w:cs="Times New Roman"/>
      <w:bCs/>
      <w:color w:val="000000"/>
      <w:sz w:val="24"/>
      <w:szCs w:val="24"/>
      <w:lang w:eastAsia="ar-SA"/>
    </w:rPr>
  </w:style>
  <w:style w:type="character" w:customStyle="1" w:styleId="40">
    <w:name w:val="Заголовок 4 Знак"/>
    <w:basedOn w:val="a0"/>
    <w:link w:val="4"/>
    <w:rsid w:val="00561D75"/>
    <w:rPr>
      <w:rFonts w:ascii="Times New Roman" w:eastAsia="Calibri" w:hAnsi="Times New Roman" w:cs="Times New Roman"/>
      <w:bCs/>
      <w:iCs/>
      <w:color w:val="000000"/>
      <w:sz w:val="24"/>
      <w:szCs w:val="24"/>
      <w:lang w:eastAsia="ar-SA"/>
    </w:rPr>
  </w:style>
  <w:style w:type="character" w:customStyle="1" w:styleId="50">
    <w:name w:val="Заголовок 5 Знак"/>
    <w:basedOn w:val="a0"/>
    <w:link w:val="5"/>
    <w:rsid w:val="00561D75"/>
    <w:rPr>
      <w:rFonts w:ascii="Times New Roman" w:eastAsia="SimSun" w:hAnsi="Times New Roman" w:cs="Times New Roman"/>
      <w:color w:val="000000"/>
      <w:w w:val="0"/>
      <w:sz w:val="24"/>
      <w:szCs w:val="24"/>
      <w:lang w:eastAsia="ar-SA"/>
    </w:rPr>
  </w:style>
  <w:style w:type="numbering" w:customStyle="1" w:styleId="1">
    <w:name w:val="Стиль 1"/>
    <w:uiPriority w:val="99"/>
    <w:rsid w:val="00561D75"/>
    <w:pPr>
      <w:numPr>
        <w:numId w:val="10"/>
      </w:numPr>
    </w:pPr>
  </w:style>
  <w:style w:type="character" w:customStyle="1" w:styleId="41">
    <w:name w:val="Основной текст (4)_"/>
    <w:basedOn w:val="a0"/>
    <w:rsid w:val="00646E03"/>
    <w:rPr>
      <w:rFonts w:ascii="Times New Roman" w:eastAsia="Times New Roman" w:hAnsi="Times New Roman" w:cs="Times New Roman"/>
      <w:b w:val="0"/>
      <w:bCs w:val="0"/>
      <w:i w:val="0"/>
      <w:iCs w:val="0"/>
      <w:smallCaps w:val="0"/>
      <w:strike w:val="0"/>
      <w:spacing w:val="0"/>
      <w:sz w:val="26"/>
      <w:szCs w:val="26"/>
    </w:rPr>
  </w:style>
  <w:style w:type="character" w:customStyle="1" w:styleId="42">
    <w:name w:val="Основной текст (4)"/>
    <w:basedOn w:val="41"/>
    <w:rsid w:val="00646E03"/>
    <w:rPr>
      <w:rFonts w:ascii="Times New Roman" w:eastAsia="Times New Roman" w:hAnsi="Times New Roman" w:cs="Times New Roman"/>
      <w:b w:val="0"/>
      <w:bCs w:val="0"/>
      <w:i w:val="0"/>
      <w:iCs w:val="0"/>
      <w:smallCaps w:val="0"/>
      <w:strike w:val="0"/>
      <w:spacing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61D75"/>
    <w:pPr>
      <w:keepNext/>
      <w:keepLines/>
      <w:pageBreakBefore/>
      <w:numPr>
        <w:numId w:val="11"/>
      </w:numPr>
      <w:tabs>
        <w:tab w:val="left" w:pos="284"/>
        <w:tab w:val="left" w:pos="567"/>
        <w:tab w:val="left" w:pos="851"/>
        <w:tab w:val="left" w:pos="1134"/>
      </w:tabs>
      <w:spacing w:before="480" w:after="480" w:line="240" w:lineRule="auto"/>
      <w:ind w:firstLine="0"/>
      <w:jc w:val="center"/>
      <w:outlineLvl w:val="0"/>
    </w:pPr>
    <w:rPr>
      <w:rFonts w:ascii="Times New Roman" w:eastAsia="Times New Roman" w:hAnsi="Times New Roman" w:cs="Times New Roman"/>
      <w:b/>
      <w:sz w:val="24"/>
      <w:szCs w:val="24"/>
      <w:lang w:eastAsia="ar-SA"/>
    </w:rPr>
  </w:style>
  <w:style w:type="paragraph" w:styleId="2">
    <w:name w:val="heading 2"/>
    <w:basedOn w:val="a"/>
    <w:next w:val="a"/>
    <w:link w:val="20"/>
    <w:autoRedefine/>
    <w:qFormat/>
    <w:rsid w:val="00561D75"/>
    <w:pPr>
      <w:keepNext/>
      <w:keepLines/>
      <w:numPr>
        <w:ilvl w:val="1"/>
        <w:numId w:val="11"/>
      </w:numPr>
      <w:tabs>
        <w:tab w:val="left" w:pos="1134"/>
        <w:tab w:val="left" w:pos="1276"/>
      </w:tabs>
      <w:spacing w:before="180" w:after="60" w:line="264" w:lineRule="auto"/>
      <w:jc w:val="both"/>
      <w:outlineLvl w:val="1"/>
    </w:pPr>
    <w:rPr>
      <w:rFonts w:ascii="Times New Roman" w:eastAsia="Times New Roman" w:hAnsi="Times New Roman" w:cs="Times New Roman"/>
      <w:b/>
      <w:bCs/>
      <w:sz w:val="24"/>
      <w:szCs w:val="24"/>
      <w:lang w:eastAsia="ar-SA"/>
    </w:rPr>
  </w:style>
  <w:style w:type="paragraph" w:styleId="3">
    <w:name w:val="heading 3"/>
    <w:basedOn w:val="a"/>
    <w:next w:val="a"/>
    <w:link w:val="30"/>
    <w:qFormat/>
    <w:rsid w:val="00561D75"/>
    <w:pPr>
      <w:numPr>
        <w:ilvl w:val="2"/>
        <w:numId w:val="11"/>
      </w:numPr>
      <w:tabs>
        <w:tab w:val="left" w:pos="993"/>
      </w:tabs>
      <w:spacing w:before="40" w:after="40" w:line="264" w:lineRule="auto"/>
      <w:jc w:val="both"/>
      <w:outlineLvl w:val="2"/>
    </w:pPr>
    <w:rPr>
      <w:rFonts w:ascii="Times New Roman" w:eastAsia="Times New Roman" w:hAnsi="Times New Roman" w:cs="Times New Roman"/>
      <w:bCs/>
      <w:color w:val="000000"/>
      <w:sz w:val="24"/>
      <w:szCs w:val="24"/>
      <w:lang w:eastAsia="ar-SA"/>
    </w:rPr>
  </w:style>
  <w:style w:type="paragraph" w:styleId="4">
    <w:name w:val="heading 4"/>
    <w:basedOn w:val="a"/>
    <w:next w:val="a"/>
    <w:link w:val="40"/>
    <w:autoRedefine/>
    <w:qFormat/>
    <w:rsid w:val="00561D75"/>
    <w:pPr>
      <w:numPr>
        <w:ilvl w:val="3"/>
        <w:numId w:val="11"/>
      </w:numPr>
      <w:tabs>
        <w:tab w:val="left" w:pos="993"/>
      </w:tabs>
      <w:spacing w:before="40" w:after="40" w:line="264" w:lineRule="auto"/>
      <w:jc w:val="both"/>
      <w:outlineLvl w:val="3"/>
    </w:pPr>
    <w:rPr>
      <w:rFonts w:ascii="Times New Roman" w:eastAsia="Calibri" w:hAnsi="Times New Roman" w:cs="Times New Roman"/>
      <w:bCs/>
      <w:iCs/>
      <w:color w:val="000000"/>
      <w:sz w:val="24"/>
      <w:szCs w:val="24"/>
      <w:lang w:eastAsia="ar-SA"/>
    </w:rPr>
  </w:style>
  <w:style w:type="paragraph" w:styleId="5">
    <w:name w:val="heading 5"/>
    <w:basedOn w:val="a"/>
    <w:next w:val="a"/>
    <w:link w:val="50"/>
    <w:qFormat/>
    <w:rsid w:val="00561D75"/>
    <w:pPr>
      <w:numPr>
        <w:ilvl w:val="4"/>
        <w:numId w:val="11"/>
      </w:numPr>
      <w:spacing w:before="40" w:after="40" w:line="264" w:lineRule="auto"/>
      <w:ind w:left="1418" w:hanging="425"/>
      <w:jc w:val="both"/>
      <w:outlineLvl w:val="4"/>
    </w:pPr>
    <w:rPr>
      <w:rFonts w:ascii="Times New Roman" w:eastAsia="SimSun" w:hAnsi="Times New Roman" w:cs="Times New Roman"/>
      <w:color w:val="000000"/>
      <w:w w:val="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01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014D"/>
    <w:rPr>
      <w:rFonts w:ascii="Tahoma" w:hAnsi="Tahoma" w:cs="Tahoma"/>
      <w:sz w:val="16"/>
      <w:szCs w:val="16"/>
    </w:rPr>
  </w:style>
  <w:style w:type="character" w:styleId="a5">
    <w:name w:val="annotation reference"/>
    <w:basedOn w:val="a0"/>
    <w:uiPriority w:val="99"/>
    <w:semiHidden/>
    <w:unhideWhenUsed/>
    <w:rsid w:val="003C014D"/>
    <w:rPr>
      <w:sz w:val="16"/>
      <w:szCs w:val="16"/>
    </w:rPr>
  </w:style>
  <w:style w:type="paragraph" w:styleId="a6">
    <w:name w:val="annotation text"/>
    <w:basedOn w:val="a"/>
    <w:link w:val="a7"/>
    <w:uiPriority w:val="99"/>
    <w:semiHidden/>
    <w:unhideWhenUsed/>
    <w:rsid w:val="003C014D"/>
    <w:pPr>
      <w:spacing w:line="240" w:lineRule="auto"/>
    </w:pPr>
    <w:rPr>
      <w:sz w:val="20"/>
      <w:szCs w:val="20"/>
    </w:rPr>
  </w:style>
  <w:style w:type="character" w:customStyle="1" w:styleId="a7">
    <w:name w:val="Текст примечания Знак"/>
    <w:basedOn w:val="a0"/>
    <w:link w:val="a6"/>
    <w:uiPriority w:val="99"/>
    <w:semiHidden/>
    <w:rsid w:val="003C014D"/>
    <w:rPr>
      <w:sz w:val="20"/>
      <w:szCs w:val="20"/>
    </w:rPr>
  </w:style>
  <w:style w:type="paragraph" w:styleId="a8">
    <w:name w:val="annotation subject"/>
    <w:basedOn w:val="a6"/>
    <w:next w:val="a6"/>
    <w:link w:val="a9"/>
    <w:uiPriority w:val="99"/>
    <w:semiHidden/>
    <w:unhideWhenUsed/>
    <w:rsid w:val="003C014D"/>
    <w:rPr>
      <w:b/>
      <w:bCs/>
    </w:rPr>
  </w:style>
  <w:style w:type="character" w:customStyle="1" w:styleId="a9">
    <w:name w:val="Тема примечания Знак"/>
    <w:basedOn w:val="a7"/>
    <w:link w:val="a8"/>
    <w:uiPriority w:val="99"/>
    <w:semiHidden/>
    <w:rsid w:val="003C014D"/>
    <w:rPr>
      <w:b/>
      <w:bCs/>
      <w:sz w:val="20"/>
      <w:szCs w:val="20"/>
    </w:rPr>
  </w:style>
  <w:style w:type="paragraph" w:styleId="aa">
    <w:name w:val="Revision"/>
    <w:hidden/>
    <w:uiPriority w:val="99"/>
    <w:semiHidden/>
    <w:rsid w:val="00F4568F"/>
    <w:pPr>
      <w:spacing w:after="0" w:line="240" w:lineRule="auto"/>
    </w:pPr>
  </w:style>
  <w:style w:type="paragraph" w:styleId="ab">
    <w:name w:val="endnote text"/>
    <w:basedOn w:val="a"/>
    <w:link w:val="ac"/>
    <w:uiPriority w:val="99"/>
    <w:semiHidden/>
    <w:unhideWhenUsed/>
    <w:rsid w:val="00812C05"/>
    <w:pPr>
      <w:spacing w:after="0" w:line="240" w:lineRule="auto"/>
    </w:pPr>
    <w:rPr>
      <w:sz w:val="20"/>
      <w:szCs w:val="20"/>
    </w:rPr>
  </w:style>
  <w:style w:type="character" w:customStyle="1" w:styleId="ac">
    <w:name w:val="Текст концевой сноски Знак"/>
    <w:basedOn w:val="a0"/>
    <w:link w:val="ab"/>
    <w:uiPriority w:val="99"/>
    <w:semiHidden/>
    <w:rsid w:val="00812C05"/>
    <w:rPr>
      <w:sz w:val="20"/>
      <w:szCs w:val="20"/>
    </w:rPr>
  </w:style>
  <w:style w:type="character" w:styleId="ad">
    <w:name w:val="endnote reference"/>
    <w:basedOn w:val="a0"/>
    <w:uiPriority w:val="99"/>
    <w:semiHidden/>
    <w:unhideWhenUsed/>
    <w:rsid w:val="00812C05"/>
    <w:rPr>
      <w:vertAlign w:val="superscript"/>
    </w:rPr>
  </w:style>
  <w:style w:type="paragraph" w:styleId="ae">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
    <w:link w:val="af"/>
    <w:uiPriority w:val="99"/>
    <w:unhideWhenUsed/>
    <w:rsid w:val="003E7FCB"/>
    <w:pPr>
      <w:tabs>
        <w:tab w:val="center" w:pos="4677"/>
        <w:tab w:val="right" w:pos="9355"/>
      </w:tabs>
      <w:spacing w:after="0" w:line="240" w:lineRule="auto"/>
    </w:pPr>
  </w:style>
  <w:style w:type="character" w:customStyle="1" w:styleId="af">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0"/>
    <w:link w:val="ae"/>
    <w:uiPriority w:val="99"/>
    <w:rsid w:val="003E7FCB"/>
  </w:style>
  <w:style w:type="paragraph" w:styleId="af0">
    <w:name w:val="footer"/>
    <w:basedOn w:val="a"/>
    <w:link w:val="af1"/>
    <w:uiPriority w:val="99"/>
    <w:unhideWhenUsed/>
    <w:rsid w:val="003E7FC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7FCB"/>
  </w:style>
  <w:style w:type="paragraph" w:styleId="af2">
    <w:name w:val="List Paragraph"/>
    <w:basedOn w:val="a"/>
    <w:uiPriority w:val="34"/>
    <w:qFormat/>
    <w:rsid w:val="002C722B"/>
    <w:pPr>
      <w:ind w:left="720"/>
      <w:contextualSpacing/>
    </w:pPr>
  </w:style>
  <w:style w:type="character" w:customStyle="1" w:styleId="11">
    <w:name w:val="Заголовок 1 Знак"/>
    <w:basedOn w:val="a0"/>
    <w:link w:val="10"/>
    <w:rsid w:val="00561D75"/>
    <w:rPr>
      <w:rFonts w:ascii="Times New Roman" w:eastAsia="Times New Roman" w:hAnsi="Times New Roman" w:cs="Times New Roman"/>
      <w:b/>
      <w:sz w:val="24"/>
      <w:szCs w:val="24"/>
      <w:lang w:eastAsia="ar-SA"/>
    </w:rPr>
  </w:style>
  <w:style w:type="character" w:customStyle="1" w:styleId="20">
    <w:name w:val="Заголовок 2 Знак"/>
    <w:basedOn w:val="a0"/>
    <w:link w:val="2"/>
    <w:rsid w:val="00561D75"/>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561D75"/>
    <w:rPr>
      <w:rFonts w:ascii="Times New Roman" w:eastAsia="Times New Roman" w:hAnsi="Times New Roman" w:cs="Times New Roman"/>
      <w:bCs/>
      <w:color w:val="000000"/>
      <w:sz w:val="24"/>
      <w:szCs w:val="24"/>
      <w:lang w:eastAsia="ar-SA"/>
    </w:rPr>
  </w:style>
  <w:style w:type="character" w:customStyle="1" w:styleId="40">
    <w:name w:val="Заголовок 4 Знак"/>
    <w:basedOn w:val="a0"/>
    <w:link w:val="4"/>
    <w:rsid w:val="00561D75"/>
    <w:rPr>
      <w:rFonts w:ascii="Times New Roman" w:eastAsia="Calibri" w:hAnsi="Times New Roman" w:cs="Times New Roman"/>
      <w:bCs/>
      <w:iCs/>
      <w:color w:val="000000"/>
      <w:sz w:val="24"/>
      <w:szCs w:val="24"/>
      <w:lang w:eastAsia="ar-SA"/>
    </w:rPr>
  </w:style>
  <w:style w:type="character" w:customStyle="1" w:styleId="50">
    <w:name w:val="Заголовок 5 Знак"/>
    <w:basedOn w:val="a0"/>
    <w:link w:val="5"/>
    <w:rsid w:val="00561D75"/>
    <w:rPr>
      <w:rFonts w:ascii="Times New Roman" w:eastAsia="SimSun" w:hAnsi="Times New Roman" w:cs="Times New Roman"/>
      <w:color w:val="000000"/>
      <w:w w:val="0"/>
      <w:sz w:val="24"/>
      <w:szCs w:val="24"/>
      <w:lang w:eastAsia="ar-SA"/>
    </w:rPr>
  </w:style>
  <w:style w:type="numbering" w:customStyle="1" w:styleId="1">
    <w:name w:val="Стиль 1"/>
    <w:uiPriority w:val="99"/>
    <w:rsid w:val="00561D75"/>
    <w:pPr>
      <w:numPr>
        <w:numId w:val="10"/>
      </w:numPr>
    </w:pPr>
  </w:style>
  <w:style w:type="character" w:customStyle="1" w:styleId="41">
    <w:name w:val="Основной текст (4)_"/>
    <w:basedOn w:val="a0"/>
    <w:rsid w:val="00646E03"/>
    <w:rPr>
      <w:rFonts w:ascii="Times New Roman" w:eastAsia="Times New Roman" w:hAnsi="Times New Roman" w:cs="Times New Roman"/>
      <w:b w:val="0"/>
      <w:bCs w:val="0"/>
      <w:i w:val="0"/>
      <w:iCs w:val="0"/>
      <w:smallCaps w:val="0"/>
      <w:strike w:val="0"/>
      <w:spacing w:val="0"/>
      <w:sz w:val="26"/>
      <w:szCs w:val="26"/>
    </w:rPr>
  </w:style>
  <w:style w:type="character" w:customStyle="1" w:styleId="42">
    <w:name w:val="Основной текст (4)"/>
    <w:basedOn w:val="41"/>
    <w:rsid w:val="00646E03"/>
    <w:rPr>
      <w:rFonts w:ascii="Times New Roman" w:eastAsia="Times New Roman" w:hAnsi="Times New Roman" w:cs="Times New Roman"/>
      <w:b w:val="0"/>
      <w:bCs w:val="0"/>
      <w:i w:val="0"/>
      <w:iCs w:val="0"/>
      <w:smallCaps w:val="0"/>
      <w:strike w:val="0"/>
      <w:spacing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28046">
      <w:bodyDiv w:val="1"/>
      <w:marLeft w:val="0"/>
      <w:marRight w:val="0"/>
      <w:marTop w:val="0"/>
      <w:marBottom w:val="0"/>
      <w:divBdr>
        <w:top w:val="none" w:sz="0" w:space="0" w:color="auto"/>
        <w:left w:val="none" w:sz="0" w:space="0" w:color="auto"/>
        <w:bottom w:val="none" w:sz="0" w:space="0" w:color="auto"/>
        <w:right w:val="none" w:sz="0" w:space="0" w:color="auto"/>
      </w:divBdr>
    </w:div>
    <w:div w:id="702900963">
      <w:bodyDiv w:val="1"/>
      <w:marLeft w:val="0"/>
      <w:marRight w:val="0"/>
      <w:marTop w:val="0"/>
      <w:marBottom w:val="0"/>
      <w:divBdr>
        <w:top w:val="none" w:sz="0" w:space="0" w:color="auto"/>
        <w:left w:val="none" w:sz="0" w:space="0" w:color="auto"/>
        <w:bottom w:val="none" w:sz="0" w:space="0" w:color="auto"/>
        <w:right w:val="none" w:sz="0" w:space="0" w:color="auto"/>
      </w:divBdr>
    </w:div>
    <w:div w:id="911157116">
      <w:bodyDiv w:val="1"/>
      <w:marLeft w:val="0"/>
      <w:marRight w:val="0"/>
      <w:marTop w:val="0"/>
      <w:marBottom w:val="0"/>
      <w:divBdr>
        <w:top w:val="none" w:sz="0" w:space="0" w:color="auto"/>
        <w:left w:val="none" w:sz="0" w:space="0" w:color="auto"/>
        <w:bottom w:val="none" w:sz="0" w:space="0" w:color="auto"/>
        <w:right w:val="none" w:sz="0" w:space="0" w:color="auto"/>
      </w:divBdr>
    </w:div>
    <w:div w:id="206965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79463-2D3D-4976-9B75-829543A3D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4678</Words>
  <Characters>26667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2014-12-08T17:03:00Z</dcterms:created>
  <dcterms:modified xsi:type="dcterms:W3CDTF">2015-12-23T15:37:00Z</dcterms:modified>
</cp:coreProperties>
</file>